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0EEAD8" w14:textId="77777777" w:rsidR="006D5D4F" w:rsidRPr="006D5D4F" w:rsidRDefault="006D5D4F" w:rsidP="00AC6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  <w:r w:rsidRPr="006D5D4F">
        <w:rPr>
          <w:rFonts w:ascii="Times New Roman" w:hAnsi="Times New Roman" w:cs="Times New Roman"/>
          <w:bCs/>
          <w:color w:val="000000"/>
          <w:sz w:val="24"/>
          <w:szCs w:val="24"/>
        </w:rPr>
        <w:t>RESOLUÇÃO NORMATIVA - RN Nº XX, DE XXX DE XXXXXXXXXXX DE 201X</w:t>
      </w:r>
    </w:p>
    <w:p w14:paraId="435444CC" w14:textId="77777777" w:rsidR="006D5D4F" w:rsidRPr="006D5D4F" w:rsidRDefault="006D5D4F" w:rsidP="006D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E02845" w14:textId="77777777" w:rsidR="006D5D4F" w:rsidRPr="006D5D4F" w:rsidRDefault="006D5D4F" w:rsidP="006D5D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759098" w14:textId="77777777" w:rsidR="00931093" w:rsidRDefault="00931093" w:rsidP="006D5D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538F389" w14:textId="4912FFC3" w:rsidR="00931093" w:rsidRDefault="006D5D4F" w:rsidP="006872B9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D4F">
        <w:rPr>
          <w:rFonts w:ascii="Times New Roman" w:hAnsi="Times New Roman" w:cs="Times New Roman"/>
          <w:color w:val="000000"/>
          <w:sz w:val="24"/>
          <w:szCs w:val="24"/>
        </w:rPr>
        <w:t xml:space="preserve">Dispõe sobre </w:t>
      </w:r>
      <w:r w:rsidR="00AC6F97">
        <w:rPr>
          <w:rFonts w:ascii="Times New Roman" w:hAnsi="Times New Roman" w:cs="Times New Roman"/>
          <w:color w:val="000000"/>
          <w:sz w:val="24"/>
          <w:szCs w:val="24"/>
        </w:rPr>
        <w:t>a solicitação de</w:t>
      </w:r>
      <w:r w:rsidR="00931093">
        <w:rPr>
          <w:rFonts w:ascii="Times New Roman" w:hAnsi="Times New Roman" w:cs="Times New Roman"/>
          <w:color w:val="000000"/>
          <w:sz w:val="24"/>
          <w:szCs w:val="24"/>
        </w:rPr>
        <w:t xml:space="preserve"> cancelamento</w:t>
      </w:r>
      <w:r w:rsidR="006872B9">
        <w:rPr>
          <w:rFonts w:ascii="Times New Roman" w:hAnsi="Times New Roman" w:cs="Times New Roman"/>
          <w:color w:val="000000"/>
          <w:sz w:val="24"/>
          <w:szCs w:val="24"/>
        </w:rPr>
        <w:t xml:space="preserve"> de contrato</w:t>
      </w:r>
      <w:r w:rsidR="00CA4F0F">
        <w:rPr>
          <w:rFonts w:ascii="Times New Roman" w:hAnsi="Times New Roman" w:cs="Times New Roman"/>
          <w:color w:val="000000"/>
          <w:sz w:val="24"/>
          <w:szCs w:val="24"/>
        </w:rPr>
        <w:t xml:space="preserve"> ou </w:t>
      </w:r>
      <w:r w:rsidR="006872B9">
        <w:rPr>
          <w:rFonts w:ascii="Times New Roman" w:hAnsi="Times New Roman" w:cs="Times New Roman"/>
          <w:color w:val="000000"/>
          <w:sz w:val="24"/>
          <w:szCs w:val="24"/>
        </w:rPr>
        <w:t xml:space="preserve">exclusão de beneficiário em </w:t>
      </w:r>
      <w:r w:rsidR="00CA4F0F">
        <w:rPr>
          <w:rFonts w:ascii="Times New Roman" w:hAnsi="Times New Roman" w:cs="Times New Roman"/>
          <w:color w:val="000000"/>
          <w:sz w:val="24"/>
          <w:szCs w:val="24"/>
        </w:rPr>
        <w:t>contrato</w:t>
      </w:r>
      <w:r w:rsidR="00532B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4F0F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="00AC6F97">
        <w:rPr>
          <w:rFonts w:ascii="Times New Roman" w:hAnsi="Times New Roman" w:cs="Times New Roman"/>
          <w:color w:val="000000"/>
          <w:sz w:val="24"/>
          <w:szCs w:val="24"/>
        </w:rPr>
        <w:t xml:space="preserve"> plano </w:t>
      </w:r>
      <w:r w:rsidR="00931093">
        <w:rPr>
          <w:rFonts w:ascii="Times New Roman" w:hAnsi="Times New Roman" w:cs="Times New Roman"/>
          <w:color w:val="000000"/>
          <w:sz w:val="24"/>
          <w:szCs w:val="24"/>
        </w:rPr>
        <w:t xml:space="preserve">de saúde individual ou </w:t>
      </w:r>
      <w:r w:rsidR="00532B08">
        <w:rPr>
          <w:rFonts w:ascii="Times New Roman" w:hAnsi="Times New Roman" w:cs="Times New Roman"/>
          <w:color w:val="000000"/>
          <w:sz w:val="24"/>
          <w:szCs w:val="24"/>
        </w:rPr>
        <w:t>familiar e de exclusão</w:t>
      </w:r>
      <w:r w:rsidR="00422076">
        <w:rPr>
          <w:rFonts w:ascii="Times New Roman" w:hAnsi="Times New Roman" w:cs="Times New Roman"/>
          <w:color w:val="000000"/>
          <w:sz w:val="24"/>
          <w:szCs w:val="24"/>
        </w:rPr>
        <w:t xml:space="preserve"> de beneficiário</w:t>
      </w:r>
      <w:r w:rsidR="00532B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1093">
        <w:rPr>
          <w:rFonts w:ascii="Times New Roman" w:hAnsi="Times New Roman" w:cs="Times New Roman"/>
          <w:color w:val="000000"/>
          <w:sz w:val="24"/>
          <w:szCs w:val="24"/>
        </w:rPr>
        <w:t>de</w:t>
      </w:r>
      <w:r w:rsidR="00CA4F0F">
        <w:rPr>
          <w:rFonts w:ascii="Times New Roman" w:hAnsi="Times New Roman" w:cs="Times New Roman"/>
          <w:color w:val="000000"/>
          <w:sz w:val="24"/>
          <w:szCs w:val="24"/>
        </w:rPr>
        <w:t xml:space="preserve"> contrato</w:t>
      </w:r>
      <w:r w:rsidR="00AC60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6F97">
        <w:rPr>
          <w:rFonts w:ascii="Times New Roman" w:hAnsi="Times New Roman" w:cs="Times New Roman"/>
          <w:color w:val="000000"/>
          <w:sz w:val="24"/>
          <w:szCs w:val="24"/>
        </w:rPr>
        <w:t>coletivo</w:t>
      </w:r>
      <w:r w:rsidR="00CA785B">
        <w:rPr>
          <w:rFonts w:ascii="Times New Roman" w:hAnsi="Times New Roman" w:cs="Times New Roman"/>
          <w:color w:val="000000"/>
          <w:sz w:val="24"/>
          <w:szCs w:val="24"/>
        </w:rPr>
        <w:t xml:space="preserve"> empresarial ou por adesão</w:t>
      </w:r>
      <w:r w:rsidR="00931093">
        <w:rPr>
          <w:rFonts w:ascii="Times New Roman" w:hAnsi="Times New Roman" w:cs="Times New Roman"/>
          <w:color w:val="000000"/>
          <w:sz w:val="24"/>
          <w:szCs w:val="24"/>
        </w:rPr>
        <w:t xml:space="preserve"> a pedido</w:t>
      </w:r>
      <w:r w:rsidR="00AC6F9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310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4E379DA" w14:textId="77777777" w:rsidR="00931093" w:rsidRDefault="00931093" w:rsidP="006872B9">
      <w:pPr>
        <w:autoSpaceDE w:val="0"/>
        <w:autoSpaceDN w:val="0"/>
        <w:adjustRightInd w:val="0"/>
        <w:spacing w:after="0" w:line="240" w:lineRule="auto"/>
        <w:ind w:left="39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C68B0B" w14:textId="77777777" w:rsidR="00931093" w:rsidRDefault="00931093" w:rsidP="00532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D0FFBC" w14:textId="77777777" w:rsidR="00931093" w:rsidRPr="0015532C" w:rsidRDefault="00931093" w:rsidP="00532B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FA7DD" w14:textId="77777777" w:rsidR="001F1033" w:rsidRDefault="006D5D4F" w:rsidP="00155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532C">
        <w:rPr>
          <w:rFonts w:ascii="Times New Roman" w:hAnsi="Times New Roman" w:cs="Times New Roman"/>
          <w:color w:val="000000"/>
          <w:sz w:val="24"/>
          <w:szCs w:val="24"/>
        </w:rPr>
        <w:t>A Diretoria Colegiada da Agência Nacional de Saúde Suplementar – ANS, em vista do que dispõe o</w:t>
      </w:r>
      <w:r w:rsidR="00155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6124" w:rsidRPr="0015532C">
        <w:rPr>
          <w:rFonts w:ascii="Times New Roman" w:hAnsi="Times New Roman" w:cs="Times New Roman"/>
          <w:color w:val="000000"/>
          <w:sz w:val="24"/>
          <w:szCs w:val="24"/>
        </w:rPr>
        <w:t>artigo 3º</w:t>
      </w:r>
      <w:r w:rsidR="00293DBC" w:rsidRPr="0015532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86124" w:rsidRPr="0015532C">
        <w:rPr>
          <w:rFonts w:ascii="Times New Roman" w:hAnsi="Times New Roman" w:cs="Times New Roman"/>
          <w:color w:val="000000"/>
          <w:sz w:val="24"/>
          <w:szCs w:val="24"/>
        </w:rPr>
        <w:t>os incisos II, XXXII e XXXVI do artigo 4º cumulados com o inciso II</w:t>
      </w:r>
      <w:r w:rsidRPr="0015532C">
        <w:rPr>
          <w:rFonts w:ascii="Times New Roman" w:hAnsi="Times New Roman" w:cs="Times New Roman"/>
          <w:color w:val="000000"/>
          <w:sz w:val="24"/>
          <w:szCs w:val="24"/>
        </w:rPr>
        <w:t xml:space="preserve"> do artigo 10</w:t>
      </w:r>
      <w:r w:rsidR="00293DBC" w:rsidRPr="0015532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todos da Lei nº 9.961, de 28 de janeiro de 2000;</w:t>
      </w:r>
      <w:r w:rsidR="00293DBC" w:rsidRPr="00155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3DBC" w:rsidRPr="0015532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em conformidade com o disposto no inciso III do artigo 6º </w:t>
      </w:r>
      <w:r w:rsidR="0015532C" w:rsidRPr="0015532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 </w:t>
      </w:r>
      <w:r w:rsidR="0015532C" w:rsidRPr="0015532C">
        <w:rPr>
          <w:rFonts w:ascii="Times New Roman" w:hAnsi="Times New Roman" w:cs="Times New Roman"/>
          <w:color w:val="000000"/>
          <w:sz w:val="24"/>
          <w:szCs w:val="24"/>
        </w:rPr>
        <w:t>com a alínea “a” do inciso II do artigo 86</w:t>
      </w:r>
      <w:r w:rsidR="00293DBC" w:rsidRPr="0015532C">
        <w:rPr>
          <w:rFonts w:ascii="Times New Roman" w:hAnsi="Times New Roman" w:cs="Times New Roman"/>
          <w:iCs/>
          <w:color w:val="000000"/>
          <w:sz w:val="24"/>
          <w:szCs w:val="24"/>
        </w:rPr>
        <w:t>, ambos da Resolução Normativa - RN n° 197, de 16 de julho de 2009</w:t>
      </w:r>
      <w:r w:rsidR="0015532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15532C">
        <w:rPr>
          <w:rFonts w:ascii="Times New Roman" w:hAnsi="Times New Roman" w:cs="Times New Roman"/>
          <w:color w:val="000000"/>
          <w:sz w:val="24"/>
          <w:szCs w:val="24"/>
        </w:rPr>
        <w:t xml:space="preserve"> em reu</w:t>
      </w:r>
      <w:r w:rsidR="0015532C">
        <w:rPr>
          <w:rFonts w:ascii="Times New Roman" w:hAnsi="Times New Roman" w:cs="Times New Roman"/>
          <w:color w:val="000000"/>
          <w:sz w:val="24"/>
          <w:szCs w:val="24"/>
        </w:rPr>
        <w:t>nião realizada em __ de ___________ de 201_</w:t>
      </w:r>
      <w:r w:rsidRPr="0015532C">
        <w:rPr>
          <w:rFonts w:ascii="Times New Roman" w:hAnsi="Times New Roman" w:cs="Times New Roman"/>
          <w:color w:val="000000"/>
          <w:sz w:val="24"/>
          <w:szCs w:val="24"/>
        </w:rPr>
        <w:t>, adotou a seguinte Resolução Normativa, e eu, Dire</w:t>
      </w:r>
      <w:r w:rsidR="0015532C">
        <w:rPr>
          <w:rFonts w:ascii="Times New Roman" w:hAnsi="Times New Roman" w:cs="Times New Roman"/>
          <w:color w:val="000000"/>
          <w:sz w:val="24"/>
          <w:szCs w:val="24"/>
        </w:rPr>
        <w:t xml:space="preserve">tor-Presidente, determino a sua </w:t>
      </w:r>
      <w:r w:rsidRPr="0015532C">
        <w:rPr>
          <w:rFonts w:ascii="Times New Roman" w:hAnsi="Times New Roman" w:cs="Times New Roman"/>
          <w:color w:val="000000"/>
          <w:sz w:val="24"/>
          <w:szCs w:val="24"/>
        </w:rPr>
        <w:t>publicação.</w:t>
      </w:r>
    </w:p>
    <w:p w14:paraId="5D079795" w14:textId="77777777" w:rsidR="00CC70C9" w:rsidRDefault="00CC70C9" w:rsidP="00155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74F2838" w14:textId="77777777" w:rsidR="006D460F" w:rsidRDefault="006D460F" w:rsidP="00155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C68DD7" w14:textId="77777777" w:rsidR="00CC70C9" w:rsidRDefault="00CC70C9" w:rsidP="00155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63C2C01" w14:textId="77777777" w:rsidR="00CC70C9" w:rsidRPr="006D460F" w:rsidRDefault="00CC70C9" w:rsidP="00CC70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60F">
        <w:rPr>
          <w:rFonts w:ascii="Times New Roman" w:hAnsi="Times New Roman" w:cs="Times New Roman"/>
          <w:b/>
          <w:bCs/>
          <w:sz w:val="24"/>
          <w:szCs w:val="24"/>
        </w:rPr>
        <w:t>CAPÍTULO I</w:t>
      </w:r>
    </w:p>
    <w:p w14:paraId="1D70CD01" w14:textId="77777777" w:rsidR="00CC70C9" w:rsidRPr="006D460F" w:rsidRDefault="00CC70C9" w:rsidP="00CC70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60F">
        <w:rPr>
          <w:rFonts w:ascii="Times New Roman" w:hAnsi="Times New Roman" w:cs="Times New Roman"/>
          <w:b/>
          <w:bCs/>
          <w:sz w:val="24"/>
          <w:szCs w:val="24"/>
        </w:rPr>
        <w:t>DAS DISPOSIÇÕES PRELIMINARES</w:t>
      </w:r>
    </w:p>
    <w:p w14:paraId="0B75510B" w14:textId="77777777" w:rsidR="00CC70C9" w:rsidRPr="006D460F" w:rsidRDefault="00CC70C9" w:rsidP="00CC70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B2D6E2" w14:textId="77777777" w:rsidR="006E1EF4" w:rsidRDefault="006E1EF4" w:rsidP="00CA78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A654F" w14:textId="0ADCD02B" w:rsidR="006D460F" w:rsidRDefault="00CC70C9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DejaVuSerifCondensed" w:hAnsi="DejaVuSerifCondensed" w:cs="DejaVuSerifCondensed"/>
        </w:rPr>
      </w:pPr>
      <w:r w:rsidRPr="006D460F">
        <w:rPr>
          <w:rFonts w:ascii="Times New Roman" w:hAnsi="Times New Roman" w:cs="Times New Roman"/>
          <w:sz w:val="24"/>
          <w:szCs w:val="24"/>
        </w:rPr>
        <w:t>Art. 1º Esta Re</w:t>
      </w:r>
      <w:r w:rsidR="00DF0740">
        <w:rPr>
          <w:rFonts w:ascii="Times New Roman" w:hAnsi="Times New Roman" w:cs="Times New Roman"/>
          <w:sz w:val="24"/>
          <w:szCs w:val="24"/>
        </w:rPr>
        <w:t xml:space="preserve">solução regulamenta </w:t>
      </w:r>
      <w:r w:rsidR="005A6B34">
        <w:rPr>
          <w:rFonts w:ascii="Times New Roman" w:hAnsi="Times New Roman" w:cs="Times New Roman"/>
          <w:sz w:val="24"/>
          <w:szCs w:val="24"/>
        </w:rPr>
        <w:t xml:space="preserve">a </w:t>
      </w:r>
      <w:r w:rsidR="005A6B34">
        <w:rPr>
          <w:rFonts w:ascii="Times New Roman" w:hAnsi="Times New Roman" w:cs="Times New Roman"/>
          <w:color w:val="000000"/>
          <w:sz w:val="24"/>
          <w:szCs w:val="24"/>
        </w:rPr>
        <w:t>solicitação de cancelamento</w:t>
      </w:r>
      <w:r w:rsidR="00C22A8B">
        <w:rPr>
          <w:rFonts w:ascii="Times New Roman" w:hAnsi="Times New Roman" w:cs="Times New Roman"/>
          <w:color w:val="000000"/>
          <w:sz w:val="24"/>
          <w:szCs w:val="24"/>
        </w:rPr>
        <w:t xml:space="preserve"> de contrato</w:t>
      </w:r>
      <w:r w:rsidR="005A6B34">
        <w:rPr>
          <w:rFonts w:ascii="Times New Roman" w:hAnsi="Times New Roman" w:cs="Times New Roman"/>
          <w:color w:val="000000"/>
          <w:sz w:val="24"/>
          <w:szCs w:val="24"/>
        </w:rPr>
        <w:t xml:space="preserve"> ou exclusão de </w:t>
      </w:r>
      <w:r w:rsidR="00C22A8B">
        <w:rPr>
          <w:rFonts w:ascii="Times New Roman" w:hAnsi="Times New Roman" w:cs="Times New Roman"/>
          <w:color w:val="000000"/>
          <w:sz w:val="24"/>
          <w:szCs w:val="24"/>
        </w:rPr>
        <w:t>beneficiário em contrato</w:t>
      </w:r>
      <w:r w:rsidR="005A6B34">
        <w:rPr>
          <w:rFonts w:ascii="Times New Roman" w:hAnsi="Times New Roman" w:cs="Times New Roman"/>
          <w:color w:val="000000"/>
          <w:sz w:val="24"/>
          <w:szCs w:val="24"/>
        </w:rPr>
        <w:t xml:space="preserve"> de plano de saúde individual ou familiar e de exclusão de </w:t>
      </w:r>
      <w:r w:rsidR="00C22A8B">
        <w:rPr>
          <w:rFonts w:ascii="Times New Roman" w:hAnsi="Times New Roman" w:cs="Times New Roman"/>
          <w:color w:val="000000"/>
          <w:sz w:val="24"/>
          <w:szCs w:val="24"/>
        </w:rPr>
        <w:t>beneficiário de contrato</w:t>
      </w:r>
      <w:r w:rsidR="005A6B34">
        <w:rPr>
          <w:rFonts w:ascii="Times New Roman" w:hAnsi="Times New Roman" w:cs="Times New Roman"/>
          <w:color w:val="000000"/>
          <w:sz w:val="24"/>
          <w:szCs w:val="24"/>
        </w:rPr>
        <w:t xml:space="preserve"> coletivo empresarial ou por adesão a pedido.</w:t>
      </w:r>
    </w:p>
    <w:p w14:paraId="443D4CEF" w14:textId="77777777" w:rsidR="005A6B34" w:rsidRDefault="005A6B34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BD405E" w14:textId="77777777" w:rsidR="005A6B34" w:rsidRDefault="005A6B34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5B444B" w14:textId="77777777" w:rsidR="006D460F" w:rsidRDefault="00DF67E9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67E9">
        <w:rPr>
          <w:rFonts w:ascii="Times New Roman" w:hAnsi="Times New Roman" w:cs="Times New Roman"/>
          <w:sz w:val="24"/>
          <w:szCs w:val="24"/>
        </w:rPr>
        <w:t xml:space="preserve">Art. 2º Para </w:t>
      </w:r>
      <w:r>
        <w:rPr>
          <w:rFonts w:ascii="Times New Roman" w:hAnsi="Times New Roman" w:cs="Times New Roman"/>
          <w:sz w:val="24"/>
          <w:szCs w:val="24"/>
        </w:rPr>
        <w:t>os efeito</w:t>
      </w:r>
      <w:r w:rsidR="0015722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desta R</w:t>
      </w:r>
      <w:r w:rsidR="00AE114A">
        <w:rPr>
          <w:rFonts w:ascii="Times New Roman" w:hAnsi="Times New Roman" w:cs="Times New Roman"/>
          <w:sz w:val="24"/>
          <w:szCs w:val="24"/>
        </w:rPr>
        <w:t>esolução</w:t>
      </w:r>
      <w:r w:rsidRPr="00DF67E9">
        <w:rPr>
          <w:rFonts w:ascii="Times New Roman" w:hAnsi="Times New Roman" w:cs="Times New Roman"/>
          <w:sz w:val="24"/>
          <w:szCs w:val="24"/>
        </w:rPr>
        <w:t xml:space="preserve"> considera-se:</w:t>
      </w:r>
    </w:p>
    <w:p w14:paraId="7157CBAF" w14:textId="77777777" w:rsidR="00DF67E9" w:rsidRDefault="00DF67E9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DDBA1" w14:textId="77777777" w:rsidR="00DF67E9" w:rsidRDefault="00DF67E9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– beneficiário: pessoa física </w:t>
      </w:r>
      <w:r w:rsidR="00386392">
        <w:rPr>
          <w:rFonts w:ascii="Times New Roman" w:hAnsi="Times New Roman" w:cs="Times New Roman"/>
          <w:sz w:val="24"/>
          <w:szCs w:val="24"/>
        </w:rPr>
        <w:t>vinculada à operadora através de contrato de</w:t>
      </w:r>
      <w:r>
        <w:rPr>
          <w:rFonts w:ascii="Times New Roman" w:hAnsi="Times New Roman" w:cs="Times New Roman"/>
          <w:sz w:val="24"/>
          <w:szCs w:val="24"/>
        </w:rPr>
        <w:t xml:space="preserve"> plano de saúde individual ou familiar, coletivo emp</w:t>
      </w:r>
      <w:r w:rsidR="00386392">
        <w:rPr>
          <w:rFonts w:ascii="Times New Roman" w:hAnsi="Times New Roman" w:cs="Times New Roman"/>
          <w:sz w:val="24"/>
          <w:szCs w:val="24"/>
        </w:rPr>
        <w:t>resarial ou coletivo por adesão;</w:t>
      </w:r>
    </w:p>
    <w:p w14:paraId="0A4F8E6D" w14:textId="77777777" w:rsidR="00DF67E9" w:rsidRDefault="00DF67E9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17A465" w14:textId="77777777" w:rsidR="00DF67E9" w:rsidRDefault="00DF67E9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– cancelamento do contrato de plano de saúde</w:t>
      </w:r>
      <w:r w:rsidR="00386392">
        <w:rPr>
          <w:rFonts w:ascii="Times New Roman" w:hAnsi="Times New Roman" w:cs="Times New Roman"/>
          <w:sz w:val="24"/>
          <w:szCs w:val="24"/>
        </w:rPr>
        <w:t>: rescisão de</w:t>
      </w:r>
      <w:r>
        <w:rPr>
          <w:rFonts w:ascii="Times New Roman" w:hAnsi="Times New Roman" w:cs="Times New Roman"/>
          <w:sz w:val="24"/>
          <w:szCs w:val="24"/>
        </w:rPr>
        <w:t xml:space="preserve"> contrato individual ou </w:t>
      </w:r>
      <w:r w:rsidR="00386392">
        <w:rPr>
          <w:rFonts w:ascii="Times New Roman" w:hAnsi="Times New Roman" w:cs="Times New Roman"/>
          <w:sz w:val="24"/>
          <w:szCs w:val="24"/>
        </w:rPr>
        <w:t>familiar a pedido do beneficiário</w:t>
      </w:r>
      <w:r w:rsidR="00BF0390">
        <w:rPr>
          <w:rFonts w:ascii="Times New Roman" w:hAnsi="Times New Roman" w:cs="Times New Roman"/>
          <w:sz w:val="24"/>
          <w:szCs w:val="24"/>
        </w:rPr>
        <w:t xml:space="preserve"> titular</w:t>
      </w:r>
      <w:r w:rsidR="00CA4F0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B0A8465" w14:textId="77777777" w:rsidR="00CA4F0F" w:rsidRDefault="00CA4F0F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5D808" w14:textId="77777777" w:rsidR="00CA4F0F" w:rsidRPr="007467DE" w:rsidRDefault="00CA4F0F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 exclusão de contrato individual ou familiar: exclusão de beneficiário</w:t>
      </w:r>
      <w:r w:rsidR="006E1EF4">
        <w:rPr>
          <w:rFonts w:ascii="Times New Roman" w:hAnsi="Times New Roman" w:cs="Times New Roman"/>
          <w:sz w:val="24"/>
          <w:szCs w:val="24"/>
        </w:rPr>
        <w:t xml:space="preserve"> dependente</w:t>
      </w:r>
      <w:r>
        <w:rPr>
          <w:rFonts w:ascii="Times New Roman" w:hAnsi="Times New Roman" w:cs="Times New Roman"/>
          <w:sz w:val="24"/>
          <w:szCs w:val="24"/>
        </w:rPr>
        <w:t>, a pedido do titular, de contrato individual ou familiar que continua vigente;</w:t>
      </w:r>
      <w:r w:rsidR="007467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BD6D5F" w14:textId="77777777" w:rsidR="00386392" w:rsidRDefault="00386392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98D69" w14:textId="77777777" w:rsidR="00386392" w:rsidRDefault="00CA4F0F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="00386392">
        <w:rPr>
          <w:rFonts w:ascii="Times New Roman" w:hAnsi="Times New Roman" w:cs="Times New Roman"/>
          <w:sz w:val="24"/>
          <w:szCs w:val="24"/>
        </w:rPr>
        <w:t xml:space="preserve"> – exclusão do contrato </w:t>
      </w:r>
      <w:r w:rsidR="00CA785B">
        <w:rPr>
          <w:rFonts w:ascii="Times New Roman" w:hAnsi="Times New Roman" w:cs="Times New Roman"/>
          <w:sz w:val="24"/>
          <w:szCs w:val="24"/>
        </w:rPr>
        <w:t>coletivo empresarial ou por adesão</w:t>
      </w:r>
      <w:r w:rsidR="00386392">
        <w:rPr>
          <w:rFonts w:ascii="Times New Roman" w:hAnsi="Times New Roman" w:cs="Times New Roman"/>
          <w:sz w:val="24"/>
          <w:szCs w:val="24"/>
        </w:rPr>
        <w:t>: exclusão</w:t>
      </w:r>
      <w:r w:rsidR="00BF0390">
        <w:rPr>
          <w:rFonts w:ascii="Times New Roman" w:hAnsi="Times New Roman" w:cs="Times New Roman"/>
          <w:sz w:val="24"/>
          <w:szCs w:val="24"/>
        </w:rPr>
        <w:t>, a pedido,</w:t>
      </w:r>
      <w:r w:rsidR="00386392">
        <w:rPr>
          <w:rFonts w:ascii="Times New Roman" w:hAnsi="Times New Roman" w:cs="Times New Roman"/>
          <w:sz w:val="24"/>
          <w:szCs w:val="24"/>
        </w:rPr>
        <w:t xml:space="preserve"> de beneficiário</w:t>
      </w:r>
      <w:r w:rsidR="006E1EF4">
        <w:rPr>
          <w:rFonts w:ascii="Times New Roman" w:hAnsi="Times New Roman" w:cs="Times New Roman"/>
          <w:sz w:val="24"/>
          <w:szCs w:val="24"/>
        </w:rPr>
        <w:t xml:space="preserve"> titular ou dependente</w:t>
      </w:r>
      <w:r w:rsidR="00386392">
        <w:rPr>
          <w:rFonts w:ascii="Times New Roman" w:hAnsi="Times New Roman" w:cs="Times New Roman"/>
          <w:sz w:val="24"/>
          <w:szCs w:val="24"/>
        </w:rPr>
        <w:t xml:space="preserve"> de contrato coletivo empresarial ou por adesão qu</w:t>
      </w:r>
      <w:r w:rsidR="00BF0390">
        <w:rPr>
          <w:rFonts w:ascii="Times New Roman" w:hAnsi="Times New Roman" w:cs="Times New Roman"/>
          <w:sz w:val="24"/>
          <w:szCs w:val="24"/>
        </w:rPr>
        <w:t>e continua vigente</w:t>
      </w:r>
      <w:r w:rsidR="00386392">
        <w:rPr>
          <w:rFonts w:ascii="Times New Roman" w:hAnsi="Times New Roman" w:cs="Times New Roman"/>
          <w:sz w:val="24"/>
          <w:szCs w:val="24"/>
        </w:rPr>
        <w:t>.</w:t>
      </w:r>
    </w:p>
    <w:p w14:paraId="4752BBF4" w14:textId="77777777" w:rsidR="00386392" w:rsidRDefault="00386392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16312" w14:textId="77777777" w:rsidR="00386392" w:rsidRDefault="00386392" w:rsidP="003E7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284CD" w14:textId="77777777" w:rsidR="00386392" w:rsidRPr="00DF0740" w:rsidRDefault="00DF0740" w:rsidP="00DF07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3º A regulamentação de que trata o artigo 1º d</w:t>
      </w:r>
      <w:r w:rsidR="00386392" w:rsidRPr="00DF0740">
        <w:rPr>
          <w:rFonts w:ascii="Times New Roman" w:hAnsi="Times New Roman" w:cs="Times New Roman"/>
          <w:sz w:val="24"/>
          <w:szCs w:val="24"/>
        </w:rPr>
        <w:t>esta Resolução</w:t>
      </w:r>
      <w:r w:rsidR="002A73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 aplica</w:t>
      </w:r>
      <w:r w:rsidRPr="00DF0740">
        <w:rPr>
          <w:rFonts w:ascii="Times New Roman" w:hAnsi="Times New Roman" w:cs="Times New Roman"/>
          <w:sz w:val="24"/>
          <w:szCs w:val="24"/>
        </w:rPr>
        <w:t xml:space="preserve"> apenas aos contratos que foram celebrados após 1º de janeiro de 1999, ou que foram adaptados à Lei nº 9.656, de 1998.</w:t>
      </w:r>
    </w:p>
    <w:p w14:paraId="4EED8F74" w14:textId="77777777" w:rsidR="00386392" w:rsidRDefault="00386392" w:rsidP="00DF07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A52D09" w14:textId="77777777" w:rsidR="00DF0740" w:rsidRPr="00DF0740" w:rsidRDefault="00DF0740" w:rsidP="00DF07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D6837" w14:textId="77777777" w:rsidR="005311E0" w:rsidRDefault="005311E0" w:rsidP="00531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53FDCA" w14:textId="77777777" w:rsidR="004915B6" w:rsidRDefault="004915B6" w:rsidP="00531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3C194E" w14:textId="77777777" w:rsidR="004915B6" w:rsidRDefault="004915B6" w:rsidP="005311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583A11" w14:textId="77777777" w:rsidR="00117232" w:rsidRPr="006D460F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60F">
        <w:rPr>
          <w:rFonts w:ascii="Times New Roman" w:hAnsi="Times New Roman" w:cs="Times New Roman"/>
          <w:b/>
          <w:bCs/>
          <w:sz w:val="24"/>
          <w:szCs w:val="24"/>
        </w:rPr>
        <w:t>CAPÍTULO 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CB860F0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460F">
        <w:rPr>
          <w:rFonts w:ascii="Times New Roman" w:hAnsi="Times New Roman" w:cs="Times New Roman"/>
          <w:b/>
          <w:bCs/>
          <w:sz w:val="24"/>
          <w:szCs w:val="24"/>
        </w:rPr>
        <w:t xml:space="preserve">DAS DISPOSIÇÕES </w:t>
      </w:r>
      <w:r>
        <w:rPr>
          <w:rFonts w:ascii="Times New Roman" w:hAnsi="Times New Roman" w:cs="Times New Roman"/>
          <w:b/>
          <w:bCs/>
          <w:sz w:val="24"/>
          <w:szCs w:val="24"/>
        </w:rPr>
        <w:t>GERAIS</w:t>
      </w:r>
    </w:p>
    <w:p w14:paraId="386BAAF5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8A55B1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063539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1B94">
        <w:rPr>
          <w:rFonts w:ascii="Times New Roman" w:hAnsi="Times New Roman" w:cs="Times New Roman"/>
          <w:b/>
          <w:bCs/>
          <w:sz w:val="24"/>
          <w:szCs w:val="24"/>
        </w:rPr>
        <w:t>Seção I</w:t>
      </w:r>
    </w:p>
    <w:p w14:paraId="4434C850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5819A" w14:textId="77777777" w:rsidR="00117232" w:rsidRPr="003C6FC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6FC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Da Solicitação de </w:t>
      </w:r>
      <w:r w:rsidRPr="003C6FC2">
        <w:rPr>
          <w:rFonts w:ascii="Times New Roman" w:hAnsi="Times New Roman" w:cs="Times New Roman"/>
          <w:b/>
          <w:sz w:val="24"/>
          <w:szCs w:val="24"/>
        </w:rPr>
        <w:t xml:space="preserve">Cancelamento </w:t>
      </w:r>
      <w:r w:rsidRPr="003C6FC2">
        <w:rPr>
          <w:rFonts w:ascii="Times New Roman" w:hAnsi="Times New Roman" w:cs="Times New Roman"/>
          <w:b/>
          <w:color w:val="000000"/>
          <w:sz w:val="24"/>
          <w:szCs w:val="24"/>
        </w:rPr>
        <w:t>ou Exclusão de Beneficiário de Contrato de Plano de Saúde Individual ou Familiar</w:t>
      </w:r>
    </w:p>
    <w:p w14:paraId="6079B0EF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859F4F" w14:textId="77777777" w:rsidR="00117232" w:rsidRPr="00BF4136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3D756A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4136">
        <w:rPr>
          <w:rFonts w:ascii="Times New Roman" w:hAnsi="Times New Roman" w:cs="Times New Roman"/>
          <w:b/>
          <w:bCs/>
          <w:sz w:val="24"/>
          <w:szCs w:val="24"/>
        </w:rPr>
        <w:t>Subseção I</w:t>
      </w:r>
    </w:p>
    <w:p w14:paraId="7CCE2391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377D7F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Das Formas de Solicitação de Cancelamento </w:t>
      </w:r>
      <w:r w:rsidRPr="003C6FC2">
        <w:rPr>
          <w:rFonts w:ascii="Times New Roman" w:hAnsi="Times New Roman" w:cs="Times New Roman"/>
          <w:b/>
          <w:color w:val="000000"/>
          <w:sz w:val="24"/>
          <w:szCs w:val="24"/>
        </w:rPr>
        <w:t>ou Exclusão de Beneficiário de Contrato de Plano de Saúde Individual ou Familiar</w:t>
      </w:r>
    </w:p>
    <w:p w14:paraId="6AD62283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3F6F054" w14:textId="03A38694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Art. 4</w:t>
      </w:r>
      <w:r w:rsidRPr="000A0E28">
        <w:rPr>
          <w:rFonts w:ascii="Times New Roman" w:hAnsi="Times New Roman" w:cs="Times New Roman"/>
          <w:bCs/>
          <w:sz w:val="24"/>
          <w:szCs w:val="24"/>
        </w:rPr>
        <w:t>º</w:t>
      </w:r>
      <w:r>
        <w:rPr>
          <w:rFonts w:ascii="Times New Roman" w:hAnsi="Times New Roman" w:cs="Times New Roman"/>
          <w:bCs/>
          <w:sz w:val="24"/>
          <w:szCs w:val="24"/>
        </w:rPr>
        <w:t xml:space="preserve"> O beneficiário poderá solicitar o cancelamento ou a exclusão de</w:t>
      </w:r>
      <w:r w:rsidR="00C22A8B">
        <w:rPr>
          <w:rFonts w:ascii="Times New Roman" w:hAnsi="Times New Roman" w:cs="Times New Roman"/>
          <w:bCs/>
          <w:sz w:val="24"/>
          <w:szCs w:val="24"/>
        </w:rPr>
        <w:t xml:space="preserve"> beneficiário em</w:t>
      </w:r>
      <w:r>
        <w:rPr>
          <w:rFonts w:ascii="Times New Roman" w:hAnsi="Times New Roman" w:cs="Times New Roman"/>
          <w:bCs/>
          <w:sz w:val="24"/>
          <w:szCs w:val="24"/>
        </w:rPr>
        <w:t xml:space="preserve"> contrato de plano de saúde individual ou familiar:  </w:t>
      </w:r>
    </w:p>
    <w:p w14:paraId="236EA05B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0A94BA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 – presencialmente na sede da Operadora, em seus escritórios regionais ou nos locais por ela indicados; ou</w:t>
      </w:r>
    </w:p>
    <w:p w14:paraId="3EF8A353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9E7560" w14:textId="68D95E8F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II – por meio de acesso ao atendimento telefônico da Operadora; ou</w:t>
      </w:r>
    </w:p>
    <w:p w14:paraId="5109D5FD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7397553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III – através da página da Operadora na internet. </w:t>
      </w:r>
    </w:p>
    <w:p w14:paraId="1256BA6F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4A7D5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§ 1º As Operadoras deverão disponibilizar os meios previstos neste artigo para a escolha dos beneficiários.</w:t>
      </w:r>
    </w:p>
    <w:p w14:paraId="184758FE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28B398" w14:textId="7EE01188" w:rsidR="00117232" w:rsidRDefault="00117232" w:rsidP="001172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70C0"/>
          <w:sz w:val="24"/>
          <w:szCs w:val="24"/>
        </w:rPr>
      </w:pPr>
      <w:r w:rsidRPr="00653331">
        <w:rPr>
          <w:rFonts w:ascii="Times New Roman" w:hAnsi="Times New Roman" w:cs="Times New Roman"/>
          <w:bCs/>
          <w:sz w:val="24"/>
          <w:szCs w:val="24"/>
        </w:rPr>
        <w:t>§ 2º As solicitações realizadas na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653331">
        <w:rPr>
          <w:rFonts w:ascii="Times New Roman" w:hAnsi="Times New Roman" w:cs="Times New Roman"/>
          <w:bCs/>
          <w:sz w:val="24"/>
          <w:szCs w:val="24"/>
        </w:rPr>
        <w:t xml:space="preserve"> forma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653331">
        <w:rPr>
          <w:rFonts w:ascii="Times New Roman" w:hAnsi="Times New Roman" w:cs="Times New Roman"/>
          <w:bCs/>
          <w:sz w:val="24"/>
          <w:szCs w:val="24"/>
        </w:rPr>
        <w:t xml:space="preserve"> prevista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653331">
        <w:rPr>
          <w:rFonts w:ascii="Times New Roman" w:hAnsi="Times New Roman" w:cs="Times New Roman"/>
          <w:bCs/>
          <w:sz w:val="24"/>
          <w:szCs w:val="24"/>
        </w:rPr>
        <w:t xml:space="preserve"> no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653331">
        <w:rPr>
          <w:rFonts w:ascii="Times New Roman" w:hAnsi="Times New Roman" w:cs="Times New Roman"/>
          <w:bCs/>
          <w:sz w:val="24"/>
          <w:szCs w:val="24"/>
        </w:rPr>
        <w:t xml:space="preserve"> inciso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8329FC">
        <w:rPr>
          <w:rFonts w:ascii="Times New Roman" w:hAnsi="Times New Roman" w:cs="Times New Roman"/>
          <w:bCs/>
          <w:sz w:val="24"/>
          <w:szCs w:val="24"/>
        </w:rPr>
        <w:t xml:space="preserve"> I</w:t>
      </w:r>
      <w:r>
        <w:rPr>
          <w:rFonts w:ascii="Times New Roman" w:hAnsi="Times New Roman" w:cs="Times New Roman"/>
          <w:bCs/>
          <w:sz w:val="24"/>
          <w:szCs w:val="24"/>
        </w:rPr>
        <w:t xml:space="preserve"> e II</w:t>
      </w:r>
      <w:r w:rsidRPr="00653331">
        <w:rPr>
          <w:rFonts w:ascii="Times New Roman" w:hAnsi="Times New Roman" w:cs="Times New Roman"/>
          <w:bCs/>
          <w:sz w:val="24"/>
          <w:szCs w:val="24"/>
        </w:rPr>
        <w:t xml:space="preserve"> deste artigo deverão observar os </w:t>
      </w:r>
      <w:r>
        <w:rPr>
          <w:rFonts w:ascii="Times New Roman" w:hAnsi="Times New Roman" w:cs="Times New Roman"/>
          <w:bCs/>
          <w:sz w:val="24"/>
          <w:szCs w:val="24"/>
        </w:rPr>
        <w:t>requisitos</w:t>
      </w:r>
      <w:r w:rsidRPr="00653331">
        <w:rPr>
          <w:rFonts w:ascii="Times New Roman" w:hAnsi="Times New Roman" w:cs="Times New Roman"/>
          <w:bCs/>
          <w:sz w:val="24"/>
          <w:szCs w:val="24"/>
        </w:rPr>
        <w:t xml:space="preserve"> previstos</w:t>
      </w:r>
      <w:r>
        <w:rPr>
          <w:rFonts w:ascii="Times New Roman" w:hAnsi="Times New Roman" w:cs="Times New Roman"/>
          <w:bCs/>
          <w:sz w:val="24"/>
          <w:szCs w:val="24"/>
        </w:rPr>
        <w:t xml:space="preserve"> no art.6º e 7º</w:t>
      </w:r>
      <w:r w:rsidRPr="0065333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653331">
        <w:rPr>
          <w:rFonts w:ascii="Times New Roman" w:hAnsi="Times New Roman" w:cs="Times New Roman"/>
          <w:bCs/>
          <w:sz w:val="24"/>
          <w:szCs w:val="24"/>
        </w:rPr>
        <w:t>a Resolução Normativa nº 395, de 14 de janeiro de 2016 e suas atualizações</w:t>
      </w:r>
      <w:r w:rsidRPr="00BA2C79">
        <w:rPr>
          <w:rFonts w:ascii="Times New Roman" w:hAnsi="Times New Roman" w:cs="Times New Roman"/>
          <w:bCs/>
          <w:color w:val="0070C0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 </w:t>
      </w:r>
    </w:p>
    <w:p w14:paraId="547EA19D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70C0"/>
          <w:sz w:val="24"/>
          <w:szCs w:val="24"/>
        </w:rPr>
      </w:pPr>
    </w:p>
    <w:p w14:paraId="19F7C4B2" w14:textId="6F5E097F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§ 3</w:t>
      </w:r>
      <w:r w:rsidRPr="00D25C85">
        <w:rPr>
          <w:rFonts w:ascii="Times New Roman" w:hAnsi="Times New Roman" w:cs="Times New Roman"/>
          <w:bCs/>
          <w:sz w:val="24"/>
          <w:szCs w:val="24"/>
        </w:rPr>
        <w:t xml:space="preserve">º </w:t>
      </w:r>
      <w:r w:rsidR="00A801F8" w:rsidRPr="00653331">
        <w:rPr>
          <w:rFonts w:ascii="Times New Roman" w:hAnsi="Times New Roman" w:cs="Times New Roman"/>
          <w:bCs/>
          <w:sz w:val="24"/>
          <w:szCs w:val="24"/>
        </w:rPr>
        <w:t>Para as solicitações a serem realizadas na forma prevista no inciso III deste artigo, a Operadora  deverá</w:t>
      </w:r>
      <w:r w:rsidR="00A801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801F8" w:rsidRPr="00653331">
        <w:rPr>
          <w:rFonts w:ascii="Times New Roman" w:hAnsi="Times New Roman" w:cs="Times New Roman"/>
          <w:bCs/>
          <w:sz w:val="24"/>
          <w:szCs w:val="24"/>
        </w:rPr>
        <w:t>disponibilizar obrigatoriamente acesso ao Portal de Informações do Beneficiário da Saúde Suplementar – PIN-SS em seu portal corporativo, nos termos previstos na Resolução Normativa nº 389, de 26 de novembro de 2015 e suas atualizações</w:t>
      </w:r>
    </w:p>
    <w:p w14:paraId="617E67D3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14:paraId="44C2058C" w14:textId="059F5223" w:rsidR="00A801F8" w:rsidRDefault="00117232" w:rsidP="00A80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331">
        <w:rPr>
          <w:rFonts w:ascii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653331">
        <w:rPr>
          <w:rFonts w:ascii="Times New Roman" w:hAnsi="Times New Roman" w:cs="Times New Roman"/>
          <w:bCs/>
          <w:sz w:val="24"/>
          <w:szCs w:val="24"/>
        </w:rPr>
        <w:t xml:space="preserve">º. </w:t>
      </w:r>
      <w:r w:rsidR="00A801F8">
        <w:rPr>
          <w:rFonts w:ascii="Times New Roman" w:hAnsi="Times New Roman" w:cs="Times New Roman"/>
          <w:bCs/>
          <w:sz w:val="24"/>
          <w:szCs w:val="24"/>
        </w:rPr>
        <w:t xml:space="preserve">As disposições que trata este artigo não afasta </w:t>
      </w:r>
      <w:r w:rsidR="00A801F8" w:rsidRPr="00117232">
        <w:rPr>
          <w:rFonts w:ascii="Times New Roman" w:hAnsi="Times New Roman" w:cs="Times New Roman"/>
          <w:bCs/>
          <w:sz w:val="24"/>
          <w:szCs w:val="24"/>
        </w:rPr>
        <w:t xml:space="preserve">a necessidade de observância, pelas operadoras, do disposto no Decreto n° 6.523, de 31 de </w:t>
      </w:r>
      <w:r w:rsidR="00A801F8" w:rsidRPr="00117232">
        <w:rPr>
          <w:rFonts w:ascii="Times New Roman" w:hAnsi="Times New Roman" w:cs="Times New Roman"/>
          <w:bCs/>
          <w:sz w:val="24"/>
          <w:szCs w:val="24"/>
        </w:rPr>
        <w:lastRenderedPageBreak/>
        <w:t>julho de 2008, que regulamenta a Lei n° 8.078, de 11 de setembro de 1990, fixando normas gerais sobre o Serviço de Atendimento ao Consumidor – SAC, ou legislação que o substitua.</w:t>
      </w:r>
      <w:r w:rsidR="00A801F8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22BFD85E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DC5DE0" w14:textId="0D91E537" w:rsidR="00117232" w:rsidRPr="00BA2E4D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2E4D">
        <w:rPr>
          <w:rFonts w:ascii="Times New Roman" w:hAnsi="Times New Roman" w:cs="Times New Roman"/>
          <w:bCs/>
          <w:sz w:val="24"/>
          <w:szCs w:val="24"/>
        </w:rPr>
        <w:t xml:space="preserve">Art. 5º No ato da solicitação de cancelamento ou </w:t>
      </w:r>
      <w:r w:rsidR="00C22A8B">
        <w:rPr>
          <w:rFonts w:ascii="Times New Roman" w:hAnsi="Times New Roman" w:cs="Times New Roman"/>
          <w:bCs/>
          <w:sz w:val="24"/>
          <w:szCs w:val="24"/>
        </w:rPr>
        <w:t>d</w:t>
      </w:r>
      <w:r w:rsidRPr="00BA2E4D">
        <w:rPr>
          <w:rFonts w:ascii="Times New Roman" w:hAnsi="Times New Roman" w:cs="Times New Roman"/>
          <w:bCs/>
          <w:sz w:val="24"/>
          <w:szCs w:val="24"/>
        </w:rPr>
        <w:t xml:space="preserve">a exclusão de </w:t>
      </w:r>
      <w:r w:rsidR="00C22A8B">
        <w:rPr>
          <w:rFonts w:ascii="Times New Roman" w:hAnsi="Times New Roman" w:cs="Times New Roman"/>
          <w:bCs/>
          <w:sz w:val="24"/>
          <w:szCs w:val="24"/>
        </w:rPr>
        <w:t>beneficiário</w:t>
      </w:r>
      <w:r w:rsidRPr="00BA2E4D">
        <w:rPr>
          <w:rFonts w:ascii="Times New Roman" w:hAnsi="Times New Roman" w:cs="Times New Roman"/>
          <w:bCs/>
          <w:sz w:val="24"/>
          <w:szCs w:val="24"/>
        </w:rPr>
        <w:t xml:space="preserve"> de plano de saúde individual ou familiar, a Operadora prestará as informações previstas no artigo 17 desta resolução.</w:t>
      </w:r>
    </w:p>
    <w:p w14:paraId="050A180B" w14:textId="77777777" w:rsidR="00117232" w:rsidRPr="00BA2E4D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29CD4FF" w14:textId="199D9370" w:rsidR="00117232" w:rsidRDefault="00117232" w:rsidP="00832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E4D">
        <w:rPr>
          <w:rFonts w:ascii="Times New Roman" w:hAnsi="Times New Roman" w:cs="Times New Roman"/>
          <w:bCs/>
          <w:sz w:val="24"/>
          <w:szCs w:val="24"/>
        </w:rPr>
        <w:t xml:space="preserve">Parágrafo único. Uma vez </w:t>
      </w:r>
      <w:r w:rsidR="0040616D">
        <w:rPr>
          <w:rFonts w:ascii="Times New Roman" w:hAnsi="Times New Roman" w:cs="Times New Roman"/>
          <w:bCs/>
          <w:sz w:val="24"/>
          <w:szCs w:val="24"/>
        </w:rPr>
        <w:t>prestada as informações</w:t>
      </w:r>
      <w:r w:rsidRPr="00BA2E4D">
        <w:rPr>
          <w:rFonts w:ascii="Times New Roman" w:hAnsi="Times New Roman" w:cs="Times New Roman"/>
          <w:bCs/>
          <w:sz w:val="24"/>
          <w:szCs w:val="24"/>
        </w:rPr>
        <w:t>, o cancelamento terá efeito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0D89">
        <w:rPr>
          <w:rFonts w:ascii="Times New Roman" w:hAnsi="Times New Roman" w:cs="Times New Roman"/>
          <w:bCs/>
          <w:sz w:val="24"/>
          <w:szCs w:val="24"/>
        </w:rPr>
        <w:t>imediato e caráter irrevogável.</w:t>
      </w:r>
    </w:p>
    <w:p w14:paraId="25A3E7BF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F31BCF" w14:textId="77777777" w:rsidR="008329FC" w:rsidRDefault="008329FC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7E8979" w14:textId="77777777" w:rsidR="008329FC" w:rsidRDefault="008329FC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1ECC13" w14:textId="77777777" w:rsidR="00A801F8" w:rsidRDefault="00A801F8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87DA0E" w14:textId="77777777" w:rsidR="00A801F8" w:rsidRDefault="00A801F8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6CC66B" w14:textId="77777777" w:rsidR="008329FC" w:rsidRPr="000D00B4" w:rsidRDefault="008329FC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FE4B34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114A">
        <w:rPr>
          <w:rFonts w:ascii="Times New Roman" w:hAnsi="Times New Roman" w:cs="Times New Roman"/>
          <w:b/>
          <w:bCs/>
          <w:sz w:val="24"/>
          <w:szCs w:val="24"/>
        </w:rPr>
        <w:t>Subseção II</w:t>
      </w:r>
    </w:p>
    <w:p w14:paraId="0597C1F1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7E8EF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 Entrega 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 Comprovante de Recebimento da Solicitação de Cancelamento </w:t>
      </w:r>
      <w:r w:rsidRPr="003C6FC2">
        <w:rPr>
          <w:rFonts w:ascii="Times New Roman" w:hAnsi="Times New Roman" w:cs="Times New Roman"/>
          <w:b/>
          <w:color w:val="000000"/>
          <w:sz w:val="24"/>
          <w:szCs w:val="24"/>
        </w:rPr>
        <w:t>ou Exclusão de Beneficiário de Contrato de Plano de Saúde Individual ou Familiar</w:t>
      </w:r>
    </w:p>
    <w:p w14:paraId="26AFDD03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BE7ACE" w14:textId="2A9B531A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6º A Operadora dará ciência ao beneficiário do recebimento da solicitação de cancelamento ou exclusão de beneficiário do contrato de plano de saúde individual ou familiar através da entrega do respectivo comprovante.</w:t>
      </w:r>
    </w:p>
    <w:p w14:paraId="7D7A0BF2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293E52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§ 1º As solicitações realizadas de modo presencial serão comprovadas pela entrega imediata do respectivo comprovante.</w:t>
      </w:r>
    </w:p>
    <w:p w14:paraId="1F48AFED" w14:textId="77777777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91CC4C" w14:textId="7DC35EA5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§ 2º As </w:t>
      </w:r>
      <w:r w:rsidR="00B50D89">
        <w:rPr>
          <w:rFonts w:ascii="Times New Roman" w:hAnsi="Times New Roman" w:cs="Times New Roman"/>
          <w:color w:val="000000"/>
          <w:sz w:val="24"/>
          <w:szCs w:val="24"/>
        </w:rPr>
        <w:t>solicitações realizadas através de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contato telefônico </w:t>
      </w:r>
      <w:r w:rsidR="00B50D89">
        <w:rPr>
          <w:rFonts w:ascii="Times New Roman" w:hAnsi="Times New Roman" w:cs="Times New Roman"/>
          <w:color w:val="000000"/>
          <w:sz w:val="24"/>
          <w:szCs w:val="24"/>
        </w:rPr>
        <w:t xml:space="preserve">serão comprovadas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pelo fornecimento imediato do protocolo de atendimento ao beneficiário. </w:t>
      </w:r>
    </w:p>
    <w:p w14:paraId="5CD6971A" w14:textId="77777777" w:rsidR="0040616D" w:rsidRDefault="0040616D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3275F2" w14:textId="180AE1E6" w:rsidR="00117232" w:rsidRDefault="00117232" w:rsidP="00117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§ 3º As solicitações realizadas através do acesso ao portal corporativo da Operadora na internet serão comprovadas pela emissão de resposta automática ao beneficiário.</w:t>
      </w:r>
    </w:p>
    <w:p w14:paraId="632ABE9D" w14:textId="77777777" w:rsidR="00BF4136" w:rsidRDefault="00BF4136" w:rsidP="0009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9DF6BAB" w14:textId="77777777" w:rsidR="00E40FD1" w:rsidRDefault="00E40FD1" w:rsidP="0009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3268C6" w14:textId="77777777" w:rsidR="001645E5" w:rsidRDefault="00B25DDB" w:rsidP="0009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7</w:t>
      </w:r>
      <w:r w:rsidR="003B6452">
        <w:rPr>
          <w:rFonts w:ascii="Times New Roman" w:hAnsi="Times New Roman" w:cs="Times New Roman"/>
          <w:color w:val="000000"/>
          <w:sz w:val="24"/>
          <w:szCs w:val="24"/>
        </w:rPr>
        <w:t xml:space="preserve">º </w:t>
      </w:r>
      <w:r w:rsidR="001645E5">
        <w:rPr>
          <w:rFonts w:ascii="Times New Roman" w:hAnsi="Times New Roman" w:cs="Times New Roman"/>
          <w:color w:val="000000"/>
          <w:sz w:val="24"/>
          <w:szCs w:val="24"/>
        </w:rPr>
        <w:t>É obrigatória a</w:t>
      </w:r>
      <w:r w:rsidR="006D42F2">
        <w:rPr>
          <w:rFonts w:ascii="Times New Roman" w:hAnsi="Times New Roman" w:cs="Times New Roman"/>
          <w:color w:val="000000"/>
          <w:sz w:val="24"/>
          <w:szCs w:val="24"/>
        </w:rPr>
        <w:t xml:space="preserve"> entrega do comprovante de solicitação ao beneficiário</w:t>
      </w:r>
      <w:r w:rsidR="001645E5">
        <w:rPr>
          <w:rFonts w:ascii="Times New Roman" w:hAnsi="Times New Roman" w:cs="Times New Roman"/>
          <w:color w:val="000000"/>
          <w:sz w:val="24"/>
          <w:szCs w:val="24"/>
        </w:rPr>
        <w:t xml:space="preserve"> na forma do artigo anterior.</w:t>
      </w:r>
    </w:p>
    <w:p w14:paraId="27EA2BE7" w14:textId="77777777" w:rsidR="001645E5" w:rsidRDefault="001645E5" w:rsidP="000945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DA30AB1" w14:textId="77777777" w:rsidR="001645E5" w:rsidRDefault="006D42F2" w:rsidP="001645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Parágrafo único. A entrega do comprovante de solicitação </w:t>
      </w:r>
      <w:r w:rsidR="001645E5">
        <w:rPr>
          <w:rFonts w:ascii="Times New Roman" w:hAnsi="Times New Roman" w:cs="Times New Roman"/>
          <w:color w:val="000000"/>
          <w:sz w:val="24"/>
          <w:szCs w:val="24"/>
        </w:rPr>
        <w:t>não desob</w:t>
      </w:r>
      <w:r w:rsidR="00BB402E">
        <w:rPr>
          <w:rFonts w:ascii="Times New Roman" w:hAnsi="Times New Roman" w:cs="Times New Roman"/>
          <w:color w:val="000000"/>
          <w:sz w:val="24"/>
          <w:szCs w:val="24"/>
        </w:rPr>
        <w:t>riga a O</w:t>
      </w:r>
      <w:r w:rsidR="001645E5">
        <w:rPr>
          <w:rFonts w:ascii="Times New Roman" w:hAnsi="Times New Roman" w:cs="Times New Roman"/>
          <w:color w:val="000000"/>
          <w:sz w:val="24"/>
          <w:szCs w:val="24"/>
        </w:rPr>
        <w:t>peradora do dever de prestar as informações dispostas no artigo</w:t>
      </w:r>
      <w:r w:rsidR="00DB7D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6A98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9A43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495C">
        <w:rPr>
          <w:rFonts w:ascii="Times New Roman" w:hAnsi="Times New Roman" w:cs="Times New Roman"/>
          <w:color w:val="000000"/>
          <w:sz w:val="24"/>
          <w:szCs w:val="24"/>
        </w:rPr>
        <w:t>desta R</w:t>
      </w:r>
      <w:r w:rsidR="001645E5">
        <w:rPr>
          <w:rFonts w:ascii="Times New Roman" w:hAnsi="Times New Roman" w:cs="Times New Roman"/>
          <w:color w:val="000000"/>
          <w:sz w:val="24"/>
          <w:szCs w:val="24"/>
        </w:rPr>
        <w:t xml:space="preserve">esolução. </w:t>
      </w:r>
    </w:p>
    <w:p w14:paraId="52DE16F8" w14:textId="77777777" w:rsidR="0011687B" w:rsidRDefault="0011687B" w:rsidP="00BF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D240CCD" w14:textId="77777777" w:rsidR="004D759C" w:rsidRDefault="004D759C" w:rsidP="00BF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B0BCCBE" w14:textId="77777777" w:rsidR="00BF4136" w:rsidRDefault="00BF4136" w:rsidP="00BF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DE5">
        <w:rPr>
          <w:rFonts w:ascii="Times New Roman" w:hAnsi="Times New Roman" w:cs="Times New Roman"/>
          <w:b/>
          <w:bCs/>
          <w:sz w:val="24"/>
          <w:szCs w:val="24"/>
        </w:rPr>
        <w:t>Seção II</w:t>
      </w:r>
    </w:p>
    <w:p w14:paraId="6EBA7EAB" w14:textId="77777777" w:rsidR="00CF0E62" w:rsidRDefault="00CF0E62" w:rsidP="00BF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9A6AAC" w14:textId="77777777" w:rsidR="00CF0E62" w:rsidRDefault="00CF0E62" w:rsidP="00BF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 Solicitação de Exclusão de Beneficiários de Contrato Coletivo Empresarial </w:t>
      </w:r>
    </w:p>
    <w:p w14:paraId="55FB0866" w14:textId="77777777" w:rsidR="00BF4136" w:rsidRDefault="00BF4136" w:rsidP="00BF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7E0893" w14:textId="77777777" w:rsidR="00BF4136" w:rsidRDefault="00BF4136" w:rsidP="00BF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4136">
        <w:rPr>
          <w:rFonts w:ascii="Times New Roman" w:hAnsi="Times New Roman" w:cs="Times New Roman"/>
          <w:b/>
          <w:bCs/>
          <w:sz w:val="24"/>
          <w:szCs w:val="24"/>
        </w:rPr>
        <w:t>Subseção I</w:t>
      </w:r>
    </w:p>
    <w:p w14:paraId="701BA8DF" w14:textId="77777777" w:rsidR="00BF4136" w:rsidRDefault="00BF4136" w:rsidP="00BF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2A5910" w14:textId="77777777" w:rsidR="008E25E9" w:rsidRDefault="008E25E9" w:rsidP="008E25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Envio</w:t>
      </w:r>
      <w:r w:rsidR="009A43BD">
        <w:rPr>
          <w:rFonts w:ascii="Times New Roman" w:hAnsi="Times New Roman" w:cs="Times New Roman"/>
          <w:b/>
          <w:bCs/>
          <w:sz w:val="24"/>
          <w:szCs w:val="24"/>
        </w:rPr>
        <w:t xml:space="preserve"> da Solicitação de </w:t>
      </w:r>
      <w:r w:rsidRPr="003C6F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Exclusão de Beneficiário de Contrato </w:t>
      </w:r>
      <w:r>
        <w:rPr>
          <w:rFonts w:ascii="Times New Roman" w:hAnsi="Times New Roman" w:cs="Times New Roman"/>
          <w:b/>
          <w:bCs/>
          <w:sz w:val="24"/>
          <w:szCs w:val="24"/>
        </w:rPr>
        <w:t>Coletivo Empresarial</w:t>
      </w:r>
    </w:p>
    <w:p w14:paraId="23A7A3F0" w14:textId="77777777" w:rsidR="00CF0E62" w:rsidRDefault="00CF0E62" w:rsidP="00BF41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490208" w14:textId="77777777" w:rsidR="001D2DE5" w:rsidRDefault="001D2DE5" w:rsidP="00CF0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DFD090" w14:textId="59D63CB7" w:rsidR="00E87C6B" w:rsidRDefault="00B05839" w:rsidP="00CF0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Art. 8</w:t>
      </w:r>
      <w:r w:rsidR="005B077D">
        <w:rPr>
          <w:rFonts w:ascii="Times New Roman" w:hAnsi="Times New Roman" w:cs="Times New Roman"/>
          <w:bCs/>
          <w:sz w:val="24"/>
          <w:szCs w:val="24"/>
        </w:rPr>
        <w:t>º</w:t>
      </w:r>
      <w:r w:rsidR="00CF0E62">
        <w:rPr>
          <w:rFonts w:ascii="Times New Roman" w:hAnsi="Times New Roman" w:cs="Times New Roman"/>
          <w:bCs/>
          <w:sz w:val="24"/>
          <w:szCs w:val="24"/>
        </w:rPr>
        <w:t xml:space="preserve"> O beneficiário </w:t>
      </w:r>
      <w:r w:rsidR="00FC0755">
        <w:rPr>
          <w:rFonts w:ascii="Times New Roman" w:hAnsi="Times New Roman" w:cs="Times New Roman"/>
          <w:bCs/>
          <w:sz w:val="24"/>
          <w:szCs w:val="24"/>
        </w:rPr>
        <w:t xml:space="preserve">titular </w:t>
      </w:r>
      <w:r w:rsidR="0067793F">
        <w:rPr>
          <w:rFonts w:ascii="Times New Roman" w:hAnsi="Times New Roman" w:cs="Times New Roman"/>
          <w:bCs/>
          <w:sz w:val="24"/>
          <w:szCs w:val="24"/>
        </w:rPr>
        <w:t xml:space="preserve">deverá </w:t>
      </w:r>
      <w:r w:rsidR="00A06207">
        <w:rPr>
          <w:rFonts w:ascii="Times New Roman" w:hAnsi="Times New Roman" w:cs="Times New Roman"/>
          <w:bCs/>
          <w:sz w:val="24"/>
          <w:szCs w:val="24"/>
        </w:rPr>
        <w:t>solicitar</w:t>
      </w:r>
      <w:r w:rsidR="00C33519">
        <w:rPr>
          <w:rFonts w:ascii="Times New Roman" w:hAnsi="Times New Roman" w:cs="Times New Roman"/>
          <w:bCs/>
          <w:sz w:val="24"/>
          <w:szCs w:val="24"/>
        </w:rPr>
        <w:t>, por qualquer meio,</w:t>
      </w:r>
      <w:r w:rsidR="00A062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495C">
        <w:rPr>
          <w:rFonts w:ascii="Times New Roman" w:hAnsi="Times New Roman" w:cs="Times New Roman"/>
          <w:bCs/>
          <w:sz w:val="24"/>
          <w:szCs w:val="24"/>
        </w:rPr>
        <w:t xml:space="preserve">à pessoa jurídica contratante </w:t>
      </w:r>
      <w:r w:rsidR="00973B72" w:rsidRPr="00BF533F">
        <w:rPr>
          <w:rFonts w:ascii="Times New Roman" w:hAnsi="Times New Roman" w:cs="Times New Roman"/>
          <w:bCs/>
          <w:sz w:val="24"/>
          <w:szCs w:val="24"/>
        </w:rPr>
        <w:t xml:space="preserve">do plano privado de assistência à saúde do está no qual é vinculado </w:t>
      </w:r>
      <w:r w:rsidR="00FC0755">
        <w:rPr>
          <w:rFonts w:ascii="Times New Roman" w:hAnsi="Times New Roman" w:cs="Times New Roman"/>
          <w:bCs/>
          <w:sz w:val="24"/>
          <w:szCs w:val="24"/>
        </w:rPr>
        <w:t>a sua exclusão ou a de beneficiário dependente de contrato de plan</w:t>
      </w:r>
      <w:r w:rsidR="00C33519">
        <w:rPr>
          <w:rFonts w:ascii="Times New Roman" w:hAnsi="Times New Roman" w:cs="Times New Roman"/>
          <w:bCs/>
          <w:sz w:val="24"/>
          <w:szCs w:val="24"/>
        </w:rPr>
        <w:t>o de saúde coletivo empresarial.</w:t>
      </w:r>
    </w:p>
    <w:p w14:paraId="3CC22401" w14:textId="77777777" w:rsidR="00CB450F" w:rsidRDefault="00CB450F" w:rsidP="00CF0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D18B43" w14:textId="77777777" w:rsidR="00916DAE" w:rsidRPr="00BA2E4D" w:rsidRDefault="00916DAE" w:rsidP="00916D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DAE">
        <w:rPr>
          <w:rFonts w:ascii="Times New Roman" w:hAnsi="Times New Roman" w:cs="Times New Roman"/>
          <w:bCs/>
          <w:sz w:val="24"/>
          <w:szCs w:val="24"/>
        </w:rPr>
        <w:t xml:space="preserve">Art. 9 </w:t>
      </w:r>
      <w:r w:rsidRPr="00BA2E4D">
        <w:rPr>
          <w:rFonts w:ascii="Times New Roman" w:hAnsi="Times New Roman" w:cs="Times New Roman"/>
          <w:bCs/>
          <w:sz w:val="24"/>
          <w:szCs w:val="24"/>
        </w:rPr>
        <w:t>º No ato d</w:t>
      </w:r>
      <w:r>
        <w:rPr>
          <w:rFonts w:ascii="Times New Roman" w:hAnsi="Times New Roman" w:cs="Times New Roman"/>
          <w:bCs/>
          <w:sz w:val="24"/>
          <w:szCs w:val="24"/>
        </w:rPr>
        <w:t>o recebimento da</w:t>
      </w:r>
      <w:r w:rsidRPr="00BA2E4D">
        <w:rPr>
          <w:rFonts w:ascii="Times New Roman" w:hAnsi="Times New Roman" w:cs="Times New Roman"/>
          <w:bCs/>
          <w:sz w:val="24"/>
          <w:szCs w:val="24"/>
        </w:rPr>
        <w:t xml:space="preserve"> solicitação </w:t>
      </w:r>
      <w:r>
        <w:rPr>
          <w:rFonts w:ascii="Times New Roman" w:hAnsi="Times New Roman" w:cs="Times New Roman"/>
          <w:bCs/>
          <w:sz w:val="24"/>
          <w:szCs w:val="24"/>
        </w:rPr>
        <w:t>da</w:t>
      </w:r>
      <w:r w:rsidRPr="00BA2E4D">
        <w:rPr>
          <w:rFonts w:ascii="Times New Roman" w:hAnsi="Times New Roman" w:cs="Times New Roman"/>
          <w:bCs/>
          <w:sz w:val="24"/>
          <w:szCs w:val="24"/>
        </w:rPr>
        <w:t xml:space="preserve"> e</w:t>
      </w:r>
      <w:r>
        <w:rPr>
          <w:rFonts w:ascii="Times New Roman" w:hAnsi="Times New Roman" w:cs="Times New Roman"/>
          <w:bCs/>
          <w:sz w:val="24"/>
          <w:szCs w:val="24"/>
        </w:rPr>
        <w:t>xclusão de contrato de plano de saúde coletivo empresarial</w:t>
      </w:r>
      <w:r w:rsidRPr="00BA2E4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encaminhado pela pessoa jurídica contratante,</w:t>
      </w:r>
      <w:r w:rsidRPr="00BA2E4D">
        <w:rPr>
          <w:rFonts w:ascii="Times New Roman" w:hAnsi="Times New Roman" w:cs="Times New Roman"/>
          <w:bCs/>
          <w:sz w:val="24"/>
          <w:szCs w:val="24"/>
        </w:rPr>
        <w:t xml:space="preserve"> a Operadora prestará as informações previstas no artigo 17 desta resolução</w:t>
      </w:r>
      <w:r>
        <w:rPr>
          <w:rFonts w:ascii="Times New Roman" w:hAnsi="Times New Roman" w:cs="Times New Roman"/>
          <w:bCs/>
          <w:sz w:val="24"/>
          <w:szCs w:val="24"/>
        </w:rPr>
        <w:t xml:space="preserve"> ao beneficiário</w:t>
      </w:r>
      <w:r w:rsidRPr="00BA2E4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5D833AC" w14:textId="77777777" w:rsidR="00916DAE" w:rsidRPr="00BA2E4D" w:rsidRDefault="00916DAE" w:rsidP="00916D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FA5435" w14:textId="2CD51034" w:rsidR="001356D8" w:rsidDel="008A33A5" w:rsidRDefault="00916DAE" w:rsidP="00BB47B7">
      <w:pPr>
        <w:autoSpaceDE w:val="0"/>
        <w:autoSpaceDN w:val="0"/>
        <w:adjustRightInd w:val="0"/>
        <w:spacing w:after="0" w:line="240" w:lineRule="auto"/>
        <w:jc w:val="both"/>
        <w:rPr>
          <w:del w:id="1" w:author="Fabricia Goltava Vasconcellos Faedrich" w:date="2016-07-07T14:26:00Z"/>
          <w:rFonts w:ascii="Times New Roman" w:hAnsi="Times New Roman" w:cs="Times New Roman"/>
          <w:b/>
          <w:bCs/>
          <w:sz w:val="24"/>
          <w:szCs w:val="24"/>
        </w:rPr>
      </w:pPr>
      <w:r w:rsidRPr="00BA2E4D">
        <w:rPr>
          <w:rFonts w:ascii="Times New Roman" w:hAnsi="Times New Roman" w:cs="Times New Roman"/>
          <w:bCs/>
          <w:sz w:val="24"/>
          <w:szCs w:val="24"/>
        </w:rPr>
        <w:t xml:space="preserve">Parágrafo único. </w:t>
      </w:r>
      <w:r w:rsidR="00886E40" w:rsidRPr="00BA2E4D">
        <w:rPr>
          <w:rFonts w:ascii="Times New Roman" w:hAnsi="Times New Roman" w:cs="Times New Roman"/>
          <w:bCs/>
          <w:sz w:val="24"/>
          <w:szCs w:val="24"/>
        </w:rPr>
        <w:t xml:space="preserve">Uma vez </w:t>
      </w:r>
      <w:r w:rsidR="00886E40">
        <w:rPr>
          <w:rFonts w:ascii="Times New Roman" w:hAnsi="Times New Roman" w:cs="Times New Roman"/>
          <w:bCs/>
          <w:sz w:val="24"/>
          <w:szCs w:val="24"/>
        </w:rPr>
        <w:t>prestadas as devidas informações</w:t>
      </w:r>
      <w:r w:rsidR="00886E40" w:rsidRPr="00BA2E4D">
        <w:rPr>
          <w:rFonts w:ascii="Times New Roman" w:hAnsi="Times New Roman" w:cs="Times New Roman"/>
          <w:bCs/>
          <w:sz w:val="24"/>
          <w:szCs w:val="24"/>
        </w:rPr>
        <w:t>, o cancelamento terá efeito</w:t>
      </w:r>
      <w:r w:rsidR="00886E40">
        <w:rPr>
          <w:rFonts w:ascii="Times New Roman" w:hAnsi="Times New Roman" w:cs="Times New Roman"/>
          <w:bCs/>
          <w:sz w:val="24"/>
          <w:szCs w:val="24"/>
        </w:rPr>
        <w:t xml:space="preserve"> imediato e caráter irrevogável.</w:t>
      </w:r>
    </w:p>
    <w:p w14:paraId="1A7D3240" w14:textId="77777777" w:rsidR="001356D8" w:rsidRDefault="001356D8" w:rsidP="00BB47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DB69DE" w14:textId="77777777" w:rsidR="00886E40" w:rsidRDefault="00886E40" w:rsidP="00135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792E5B" w14:textId="77777777" w:rsidR="00886E40" w:rsidRDefault="00886E40" w:rsidP="00135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F4488D" w14:textId="77777777" w:rsidR="00886E40" w:rsidRDefault="00886E40" w:rsidP="00135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9F1ED0" w14:textId="77777777" w:rsidR="001356D8" w:rsidRDefault="001356D8" w:rsidP="00135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7C01BB" w14:textId="77777777" w:rsidR="00886E40" w:rsidRDefault="00886E40" w:rsidP="00886E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114A">
        <w:rPr>
          <w:rFonts w:ascii="Times New Roman" w:hAnsi="Times New Roman" w:cs="Times New Roman"/>
          <w:b/>
          <w:bCs/>
          <w:sz w:val="24"/>
          <w:szCs w:val="24"/>
        </w:rPr>
        <w:t>Subseção II</w:t>
      </w:r>
    </w:p>
    <w:p w14:paraId="375B368E" w14:textId="77777777" w:rsidR="00886E40" w:rsidRDefault="00886E40" w:rsidP="00886E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48B456" w14:textId="77777777" w:rsidR="00886E40" w:rsidRDefault="00886E40" w:rsidP="00886E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 Entrega 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 Comprovante de Recebimento da Solicitação de </w:t>
      </w:r>
      <w:r w:rsidRPr="003C6F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Exclusão de Beneficiário de Contrato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Coletivo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Empresarial</w:t>
      </w:r>
    </w:p>
    <w:p w14:paraId="1D3B1D6A" w14:textId="77777777" w:rsidR="00886E40" w:rsidRDefault="00886E40" w:rsidP="00886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E41AA2" w14:textId="77777777" w:rsidR="00886E40" w:rsidRDefault="00886E40" w:rsidP="00886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Art. 10 Após ser cientificada pela Pessoa Jurídica Contratante do pedido de exclusão,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Operadora dará ciência ao beneficiário titular do recebimento da solicitação de exclusão do contrato coletivo empresarial através da entrega do respectivo comprovante.</w:t>
      </w:r>
    </w:p>
    <w:p w14:paraId="6CDEC2B8" w14:textId="77777777" w:rsidR="00886E40" w:rsidRDefault="00886E40" w:rsidP="00886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408AD7" w14:textId="4281242F" w:rsidR="00886E40" w:rsidRPr="00606038" w:rsidRDefault="00886E40" w:rsidP="00886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4A25E9" w14:textId="6F55FB62" w:rsidR="00886E40" w:rsidRDefault="00886E40" w:rsidP="00886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Parágrafo Único. </w:t>
      </w:r>
      <w:r w:rsidRPr="008E25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É obrigatória a entrega do comprovante de solicitação de que trata o artigo anterior ao beneficiário.</w:t>
      </w:r>
    </w:p>
    <w:p w14:paraId="639D138A" w14:textId="77777777" w:rsidR="00886E40" w:rsidRDefault="00886E40" w:rsidP="00886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323B2C" w14:textId="77777777" w:rsidR="00886E40" w:rsidRPr="00C30A4C" w:rsidRDefault="00886E40" w:rsidP="00886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11</w:t>
      </w:r>
      <w:r w:rsidRPr="00C30A4C">
        <w:rPr>
          <w:rFonts w:ascii="Times New Roman" w:hAnsi="Times New Roman" w:cs="Times New Roman"/>
          <w:sz w:val="24"/>
          <w:szCs w:val="24"/>
        </w:rPr>
        <w:t>. A entrega do comprovante de solicitação</w:t>
      </w:r>
      <w:r>
        <w:rPr>
          <w:rFonts w:ascii="Times New Roman" w:hAnsi="Times New Roman" w:cs="Times New Roman"/>
          <w:sz w:val="24"/>
          <w:szCs w:val="24"/>
        </w:rPr>
        <w:t xml:space="preserve"> ao beneficiário </w:t>
      </w:r>
      <w:r w:rsidRPr="00C30A4C">
        <w:rPr>
          <w:rFonts w:ascii="Times New Roman" w:hAnsi="Times New Roman" w:cs="Times New Roman"/>
          <w:sz w:val="24"/>
          <w:szCs w:val="24"/>
        </w:rPr>
        <w:t xml:space="preserve">não desobriga a Operadora do dever de prestar as informações dispostas no artigo </w:t>
      </w: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C30A4C">
        <w:rPr>
          <w:rFonts w:ascii="Times New Roman" w:hAnsi="Times New Roman" w:cs="Times New Roman"/>
          <w:sz w:val="24"/>
          <w:szCs w:val="24"/>
        </w:rPr>
        <w:t xml:space="preserve">desta Resolução. </w:t>
      </w:r>
    </w:p>
    <w:p w14:paraId="0714C2C8" w14:textId="77777777" w:rsidR="00886E40" w:rsidRDefault="00886E40" w:rsidP="00886E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F3CCEB0" w14:textId="77777777" w:rsidR="00E61F5C" w:rsidRDefault="00E61F5C" w:rsidP="00BB40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AD20EF3" w14:textId="77777777" w:rsidR="00CF0E62" w:rsidRDefault="00CF0E62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47864" w14:textId="77777777" w:rsidR="00CF0E62" w:rsidRDefault="00457309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DE5">
        <w:rPr>
          <w:rFonts w:ascii="Times New Roman" w:hAnsi="Times New Roman" w:cs="Times New Roman"/>
          <w:b/>
          <w:bCs/>
          <w:sz w:val="24"/>
          <w:szCs w:val="24"/>
        </w:rPr>
        <w:t>Seção III</w:t>
      </w:r>
    </w:p>
    <w:p w14:paraId="35DB4E66" w14:textId="77777777" w:rsidR="00CF0E62" w:rsidRDefault="00CF0E62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5B7021" w14:textId="77777777" w:rsidR="00CF0E62" w:rsidRDefault="00CF0E62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 Solicitação de Exclusão de Beneficiários de Contrato Coletivo Por Adesão </w:t>
      </w:r>
    </w:p>
    <w:p w14:paraId="03E96A00" w14:textId="77777777" w:rsidR="00CF0E62" w:rsidRDefault="00CF0E62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942478" w14:textId="77777777" w:rsidR="00CF0E62" w:rsidRDefault="00CF0E62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4136">
        <w:rPr>
          <w:rFonts w:ascii="Times New Roman" w:hAnsi="Times New Roman" w:cs="Times New Roman"/>
          <w:b/>
          <w:bCs/>
          <w:sz w:val="24"/>
          <w:szCs w:val="24"/>
        </w:rPr>
        <w:t>Subseção I</w:t>
      </w:r>
    </w:p>
    <w:p w14:paraId="4A47D859" w14:textId="77777777" w:rsidR="00CF0E62" w:rsidRDefault="00CF0E62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43B67C" w14:textId="77777777" w:rsidR="00CF0E62" w:rsidRDefault="00B16F0F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Dos Meios </w:t>
      </w:r>
      <w:r w:rsidR="00CF0E62">
        <w:rPr>
          <w:rFonts w:ascii="Times New Roman" w:hAnsi="Times New Roman" w:cs="Times New Roman"/>
          <w:b/>
          <w:bCs/>
          <w:sz w:val="24"/>
          <w:szCs w:val="24"/>
        </w:rPr>
        <w:t>de Solicita</w:t>
      </w:r>
      <w:r w:rsidR="009A43BD">
        <w:rPr>
          <w:rFonts w:ascii="Times New Roman" w:hAnsi="Times New Roman" w:cs="Times New Roman"/>
          <w:b/>
          <w:bCs/>
          <w:sz w:val="24"/>
          <w:szCs w:val="24"/>
        </w:rPr>
        <w:t>ção de Exclusão de Beneficiário</w:t>
      </w:r>
      <w:r w:rsidR="00CF0E62">
        <w:rPr>
          <w:rFonts w:ascii="Times New Roman" w:hAnsi="Times New Roman" w:cs="Times New Roman"/>
          <w:b/>
          <w:bCs/>
          <w:sz w:val="24"/>
          <w:szCs w:val="24"/>
        </w:rPr>
        <w:t xml:space="preserve"> de Contrato Coletivo Por Adesão </w:t>
      </w:r>
    </w:p>
    <w:p w14:paraId="5DBC78F4" w14:textId="77777777" w:rsidR="007915A4" w:rsidRDefault="007915A4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279148A" w14:textId="77777777" w:rsidR="00E235E1" w:rsidRDefault="00590A4E" w:rsidP="00B1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12</w:t>
      </w:r>
      <w:r w:rsidR="00B16F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6F0F">
        <w:rPr>
          <w:rFonts w:ascii="Times New Roman" w:hAnsi="Times New Roman" w:cs="Times New Roman"/>
          <w:bCs/>
          <w:sz w:val="24"/>
          <w:szCs w:val="24"/>
        </w:rPr>
        <w:t xml:space="preserve">O beneficiário </w:t>
      </w:r>
      <w:r w:rsidR="00C33519">
        <w:rPr>
          <w:rFonts w:ascii="Times New Roman" w:hAnsi="Times New Roman" w:cs="Times New Roman"/>
          <w:bCs/>
          <w:sz w:val="24"/>
          <w:szCs w:val="24"/>
        </w:rPr>
        <w:t xml:space="preserve">titular </w:t>
      </w:r>
      <w:r w:rsidR="00B16F0F">
        <w:rPr>
          <w:rFonts w:ascii="Times New Roman" w:hAnsi="Times New Roman" w:cs="Times New Roman"/>
          <w:bCs/>
          <w:sz w:val="24"/>
          <w:szCs w:val="24"/>
        </w:rPr>
        <w:t xml:space="preserve">poderá solicitar a </w:t>
      </w:r>
      <w:r w:rsidR="0087215C">
        <w:rPr>
          <w:rFonts w:ascii="Times New Roman" w:hAnsi="Times New Roman" w:cs="Times New Roman"/>
          <w:bCs/>
          <w:sz w:val="24"/>
          <w:szCs w:val="24"/>
        </w:rPr>
        <w:t xml:space="preserve">sua </w:t>
      </w:r>
      <w:r w:rsidR="00B16F0F">
        <w:rPr>
          <w:rFonts w:ascii="Times New Roman" w:hAnsi="Times New Roman" w:cs="Times New Roman"/>
          <w:bCs/>
          <w:sz w:val="24"/>
          <w:szCs w:val="24"/>
        </w:rPr>
        <w:t>exclusão</w:t>
      </w:r>
      <w:r w:rsidR="0087215C">
        <w:rPr>
          <w:rFonts w:ascii="Times New Roman" w:hAnsi="Times New Roman" w:cs="Times New Roman"/>
          <w:bCs/>
          <w:sz w:val="24"/>
          <w:szCs w:val="24"/>
        </w:rPr>
        <w:t xml:space="preserve"> ou de beneficiário dependente</w:t>
      </w:r>
      <w:r w:rsidR="00B16F0F">
        <w:rPr>
          <w:rFonts w:ascii="Times New Roman" w:hAnsi="Times New Roman" w:cs="Times New Roman"/>
          <w:bCs/>
          <w:sz w:val="24"/>
          <w:szCs w:val="24"/>
        </w:rPr>
        <w:t xml:space="preserve"> de contrato coletivo por </w:t>
      </w:r>
      <w:r w:rsidR="0063674E">
        <w:rPr>
          <w:rFonts w:ascii="Times New Roman" w:hAnsi="Times New Roman" w:cs="Times New Roman"/>
          <w:bCs/>
          <w:sz w:val="24"/>
          <w:szCs w:val="24"/>
        </w:rPr>
        <w:t>adesão</w:t>
      </w:r>
      <w:r w:rsidR="00E235E1">
        <w:rPr>
          <w:rFonts w:ascii="Times New Roman" w:hAnsi="Times New Roman" w:cs="Times New Roman"/>
          <w:bCs/>
          <w:sz w:val="24"/>
          <w:szCs w:val="24"/>
        </w:rPr>
        <w:t>:</w:t>
      </w:r>
    </w:p>
    <w:p w14:paraId="1A15BB31" w14:textId="77777777" w:rsidR="00B16F0F" w:rsidRDefault="0063674E" w:rsidP="00B1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EBAFE19" w14:textId="77777777" w:rsidR="00B16F0F" w:rsidRDefault="00B16F0F" w:rsidP="00B1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 – à pessoa jurídica contratante do plano privado de assistência à saúde; </w:t>
      </w:r>
      <w:r w:rsidR="00E235E1">
        <w:rPr>
          <w:rFonts w:ascii="Times New Roman" w:hAnsi="Times New Roman" w:cs="Times New Roman"/>
          <w:bCs/>
          <w:sz w:val="24"/>
          <w:szCs w:val="24"/>
        </w:rPr>
        <w:t xml:space="preserve">ou </w:t>
      </w:r>
    </w:p>
    <w:p w14:paraId="76B2E0DE" w14:textId="77777777" w:rsidR="00B16F0F" w:rsidRDefault="00B16F0F" w:rsidP="00B1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69920B" w14:textId="29C83E7F" w:rsidR="00E235E1" w:rsidRDefault="00B16F0F" w:rsidP="00B1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II – à Administradora de Benefícios, </w:t>
      </w:r>
      <w:r w:rsidR="006E1CB3">
        <w:rPr>
          <w:rFonts w:ascii="Times New Roman" w:hAnsi="Times New Roman" w:cs="Times New Roman"/>
          <w:bCs/>
          <w:sz w:val="24"/>
          <w:szCs w:val="24"/>
        </w:rPr>
        <w:t>quando figurar no</w:t>
      </w:r>
      <w:r>
        <w:rPr>
          <w:rFonts w:ascii="Times New Roman" w:hAnsi="Times New Roman" w:cs="Times New Roman"/>
          <w:bCs/>
          <w:sz w:val="24"/>
          <w:szCs w:val="24"/>
        </w:rPr>
        <w:t xml:space="preserve"> contrato firmado entre a pessoa jurídica contratante e a Operadora;</w:t>
      </w:r>
      <w:r w:rsidR="00E235E1">
        <w:rPr>
          <w:rFonts w:ascii="Times New Roman" w:hAnsi="Times New Roman" w:cs="Times New Roman"/>
          <w:bCs/>
          <w:sz w:val="24"/>
          <w:szCs w:val="24"/>
        </w:rPr>
        <w:t xml:space="preserve"> ou</w:t>
      </w:r>
    </w:p>
    <w:p w14:paraId="1FE320F7" w14:textId="77777777" w:rsidR="00F25856" w:rsidRDefault="00F25856" w:rsidP="00B1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74710E" w14:textId="77777777" w:rsidR="00B16F0F" w:rsidRDefault="00B16F0F" w:rsidP="00B1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III – à Operadora de </w:t>
      </w:r>
      <w:r w:rsidR="00B25DDB">
        <w:rPr>
          <w:rFonts w:ascii="Times New Roman" w:hAnsi="Times New Roman" w:cs="Times New Roman"/>
          <w:bCs/>
          <w:sz w:val="24"/>
          <w:szCs w:val="24"/>
        </w:rPr>
        <w:t xml:space="preserve">planos </w:t>
      </w:r>
      <w:r>
        <w:rPr>
          <w:rFonts w:ascii="Times New Roman" w:hAnsi="Times New Roman" w:cs="Times New Roman"/>
          <w:bCs/>
          <w:sz w:val="24"/>
          <w:szCs w:val="24"/>
        </w:rPr>
        <w:t>privados de assistência à saúde.</w:t>
      </w:r>
    </w:p>
    <w:p w14:paraId="7922114E" w14:textId="77777777" w:rsidR="00D60697" w:rsidRDefault="00D60697" w:rsidP="00B1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4DD203" w14:textId="77777777" w:rsidR="00A57CD1" w:rsidRDefault="004668B7" w:rsidP="00B25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§ 1º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As solicitações recebidas pelas entidades </w:t>
      </w:r>
      <w:r>
        <w:rPr>
          <w:rFonts w:ascii="Times New Roman" w:hAnsi="Times New Roman" w:cs="Times New Roman"/>
          <w:bCs/>
          <w:sz w:val="24"/>
          <w:szCs w:val="24"/>
        </w:rPr>
        <w:t>de que tratam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os incisos I e II deste artigo serão encaminhadas à Operadora.</w:t>
      </w:r>
    </w:p>
    <w:p w14:paraId="717A0A25" w14:textId="77777777" w:rsidR="008F1997" w:rsidRDefault="008F1997" w:rsidP="00B25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B0F0"/>
          <w:sz w:val="24"/>
          <w:szCs w:val="24"/>
        </w:rPr>
      </w:pPr>
    </w:p>
    <w:p w14:paraId="3D23321D" w14:textId="1D4A5A04" w:rsidR="00CA59AA" w:rsidRDefault="004668B7" w:rsidP="00B25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§ 2º </w:t>
      </w:r>
      <w:r w:rsidR="00C30A4C">
        <w:rPr>
          <w:rFonts w:ascii="Times New Roman" w:hAnsi="Times New Roman" w:cs="Times New Roman"/>
          <w:color w:val="000000"/>
          <w:sz w:val="24"/>
          <w:szCs w:val="24"/>
        </w:rPr>
        <w:t>Na</w:t>
      </w:r>
      <w:r w:rsidR="00B25DDB">
        <w:rPr>
          <w:rFonts w:ascii="Times New Roman" w:hAnsi="Times New Roman" w:cs="Times New Roman"/>
          <w:color w:val="000000"/>
          <w:sz w:val="24"/>
          <w:szCs w:val="24"/>
        </w:rPr>
        <w:t>s solicitações</w:t>
      </w:r>
      <w:r w:rsidR="002F71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29DB">
        <w:rPr>
          <w:rFonts w:ascii="Times New Roman" w:hAnsi="Times New Roman" w:cs="Times New Roman"/>
          <w:bCs/>
          <w:sz w:val="24"/>
          <w:szCs w:val="24"/>
        </w:rPr>
        <w:t>de que tratam</w:t>
      </w:r>
      <w:r w:rsidR="002A29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F7103">
        <w:rPr>
          <w:rFonts w:ascii="Times New Roman" w:hAnsi="Times New Roman" w:cs="Times New Roman"/>
          <w:color w:val="000000"/>
          <w:sz w:val="24"/>
          <w:szCs w:val="24"/>
        </w:rPr>
        <w:t>os incisos II e III deste artigo</w:t>
      </w:r>
      <w:r w:rsidR="00C30A4C">
        <w:rPr>
          <w:rFonts w:ascii="Times New Roman" w:hAnsi="Times New Roman" w:cs="Times New Roman"/>
          <w:color w:val="000000"/>
          <w:sz w:val="24"/>
          <w:szCs w:val="24"/>
        </w:rPr>
        <w:t>, o beneficiário</w:t>
      </w:r>
      <w:r w:rsidR="002F71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0A4C">
        <w:rPr>
          <w:rFonts w:ascii="Times New Roman" w:hAnsi="Times New Roman" w:cs="Times New Roman"/>
          <w:color w:val="000000"/>
          <w:sz w:val="24"/>
          <w:szCs w:val="24"/>
        </w:rPr>
        <w:t xml:space="preserve">poderá utilizar </w:t>
      </w:r>
      <w:r w:rsidR="002F7103">
        <w:rPr>
          <w:rFonts w:ascii="Times New Roman" w:hAnsi="Times New Roman" w:cs="Times New Roman"/>
          <w:color w:val="000000"/>
          <w:sz w:val="24"/>
          <w:szCs w:val="24"/>
        </w:rPr>
        <w:t xml:space="preserve">qualquer </w:t>
      </w:r>
      <w:r w:rsidR="00B25DDB">
        <w:rPr>
          <w:rFonts w:ascii="Times New Roman" w:hAnsi="Times New Roman" w:cs="Times New Roman"/>
          <w:color w:val="000000"/>
          <w:sz w:val="24"/>
          <w:szCs w:val="24"/>
        </w:rPr>
        <w:t>uma d</w:t>
      </w:r>
      <w:r w:rsidR="00E235E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B25DDB">
        <w:rPr>
          <w:rFonts w:ascii="Times New Roman" w:hAnsi="Times New Roman" w:cs="Times New Roman"/>
          <w:color w:val="000000"/>
          <w:sz w:val="24"/>
          <w:szCs w:val="24"/>
        </w:rPr>
        <w:t>s formas prevista</w:t>
      </w:r>
      <w:r w:rsidR="00C30A4C">
        <w:rPr>
          <w:rFonts w:ascii="Times New Roman" w:hAnsi="Times New Roman" w:cs="Times New Roman"/>
          <w:color w:val="000000"/>
          <w:sz w:val="24"/>
          <w:szCs w:val="24"/>
        </w:rPr>
        <w:t>s no artigo 4º desta Resolução</w:t>
      </w:r>
      <w:r w:rsidR="00F537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62F5A">
        <w:rPr>
          <w:rFonts w:ascii="Times New Roman" w:hAnsi="Times New Roman" w:cs="Times New Roman"/>
          <w:color w:val="000000"/>
          <w:sz w:val="24"/>
          <w:szCs w:val="24"/>
        </w:rPr>
        <w:t>e o cancelamento terá efeito imediato</w:t>
      </w:r>
      <w:r w:rsidR="00BF53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410707C" w14:textId="77777777" w:rsidR="00A7222F" w:rsidRPr="00A7222F" w:rsidRDefault="00A7222F" w:rsidP="00B25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color w:val="00B0F0"/>
          <w:sz w:val="24"/>
          <w:szCs w:val="24"/>
        </w:rPr>
      </w:pPr>
    </w:p>
    <w:p w14:paraId="4A358AD2" w14:textId="77777777" w:rsidR="00583012" w:rsidRDefault="004668B7" w:rsidP="005830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B0F0"/>
          <w:sz w:val="24"/>
          <w:szCs w:val="24"/>
        </w:rPr>
      </w:pPr>
      <w:r w:rsidRPr="006572A1">
        <w:rPr>
          <w:rFonts w:ascii="Times New Roman" w:hAnsi="Times New Roman" w:cs="Times New Roman"/>
          <w:bCs/>
          <w:sz w:val="24"/>
          <w:szCs w:val="24"/>
        </w:rPr>
        <w:t>§ 3º A</w:t>
      </w:r>
      <w:r w:rsidR="00A57CD1" w:rsidRPr="006572A1">
        <w:rPr>
          <w:rFonts w:ascii="Times New Roman" w:hAnsi="Times New Roman" w:cs="Times New Roman"/>
          <w:bCs/>
          <w:sz w:val="24"/>
          <w:szCs w:val="24"/>
        </w:rPr>
        <w:t>s</w:t>
      </w:r>
      <w:r w:rsidRPr="006572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57CD1" w:rsidRPr="006572A1">
        <w:rPr>
          <w:rFonts w:ascii="Times New Roman" w:hAnsi="Times New Roman" w:cs="Times New Roman"/>
          <w:bCs/>
          <w:sz w:val="24"/>
          <w:szCs w:val="24"/>
        </w:rPr>
        <w:t>solicitações</w:t>
      </w:r>
      <w:r w:rsidRPr="006572A1">
        <w:rPr>
          <w:rFonts w:ascii="Times New Roman" w:hAnsi="Times New Roman" w:cs="Times New Roman"/>
          <w:bCs/>
          <w:sz w:val="24"/>
          <w:szCs w:val="24"/>
        </w:rPr>
        <w:t xml:space="preserve"> de que trata</w:t>
      </w:r>
      <w:r w:rsidR="00A57CD1" w:rsidRPr="006572A1">
        <w:rPr>
          <w:rFonts w:ascii="Times New Roman" w:hAnsi="Times New Roman" w:cs="Times New Roman"/>
          <w:bCs/>
          <w:sz w:val="24"/>
          <w:szCs w:val="24"/>
        </w:rPr>
        <w:t xml:space="preserve"> o inciso I</w:t>
      </w:r>
      <w:r w:rsidR="003367D6" w:rsidRPr="006572A1">
        <w:rPr>
          <w:rFonts w:ascii="Times New Roman" w:hAnsi="Times New Roman" w:cs="Times New Roman"/>
          <w:bCs/>
          <w:sz w:val="24"/>
          <w:szCs w:val="24"/>
        </w:rPr>
        <w:t xml:space="preserve"> e III</w:t>
      </w:r>
      <w:r w:rsidR="00A57CD1" w:rsidRPr="006572A1">
        <w:rPr>
          <w:rFonts w:ascii="Times New Roman" w:hAnsi="Times New Roman" w:cs="Times New Roman"/>
          <w:bCs/>
          <w:sz w:val="24"/>
          <w:szCs w:val="24"/>
        </w:rPr>
        <w:t xml:space="preserve"> deste artigo tê</w:t>
      </w:r>
      <w:r w:rsidRPr="006572A1">
        <w:rPr>
          <w:rFonts w:ascii="Times New Roman" w:hAnsi="Times New Roman" w:cs="Times New Roman"/>
          <w:bCs/>
          <w:sz w:val="24"/>
          <w:szCs w:val="24"/>
        </w:rPr>
        <w:t>m efeito imediato a partir da data do seu recebimento pela Operadora.</w:t>
      </w:r>
      <w:r w:rsidR="00583012" w:rsidRPr="00583012">
        <w:rPr>
          <w:rFonts w:ascii="Times New Roman" w:hAnsi="Times New Roman" w:cs="Times New Roman"/>
          <w:bCs/>
          <w:color w:val="00B0F0"/>
          <w:sz w:val="24"/>
          <w:szCs w:val="24"/>
        </w:rPr>
        <w:t xml:space="preserve"> </w:t>
      </w:r>
    </w:p>
    <w:p w14:paraId="486C1495" w14:textId="77777777" w:rsidR="00F53701" w:rsidRDefault="00F53701" w:rsidP="005830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B0F0"/>
          <w:sz w:val="24"/>
          <w:szCs w:val="24"/>
        </w:rPr>
      </w:pPr>
    </w:p>
    <w:p w14:paraId="38B1F92A" w14:textId="77777777" w:rsidR="00A57CD1" w:rsidRDefault="00A57CD1" w:rsidP="00A57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72A1">
        <w:rPr>
          <w:rFonts w:ascii="Times New Roman" w:hAnsi="Times New Roman" w:cs="Times New Roman"/>
          <w:bCs/>
          <w:sz w:val="24"/>
          <w:szCs w:val="24"/>
        </w:rPr>
        <w:t>§ 4º As solicitações de que trata o inciso II deste artigo têm efeito imediato a partir da data do seu recebimento pela Administradora de Benefícios.</w:t>
      </w:r>
    </w:p>
    <w:p w14:paraId="1EB09FDE" w14:textId="77777777" w:rsidR="00517185" w:rsidRDefault="00517185" w:rsidP="00A57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5E7CC1" w14:textId="77777777" w:rsidR="00F53701" w:rsidRDefault="00F53701" w:rsidP="00AC0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E4F625" w14:textId="77777777" w:rsidR="00F53701" w:rsidRDefault="00F53701" w:rsidP="00AC0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61DC2E" w14:textId="26FFF0C2" w:rsidR="000217C8" w:rsidRDefault="003367D6" w:rsidP="00AC0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Art. 13</w:t>
      </w:r>
      <w:r w:rsidRPr="00606D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26B3" w:rsidRPr="00BA2E4D">
        <w:rPr>
          <w:rFonts w:ascii="Times New Roman" w:hAnsi="Times New Roman" w:cs="Times New Roman"/>
          <w:bCs/>
          <w:sz w:val="24"/>
          <w:szCs w:val="24"/>
        </w:rPr>
        <w:t>Uma vez cientificado o beneficiário, o cancelamento terá efeito</w:t>
      </w:r>
      <w:r w:rsidR="00F25856">
        <w:rPr>
          <w:rFonts w:ascii="Times New Roman" w:hAnsi="Times New Roman" w:cs="Times New Roman"/>
          <w:bCs/>
          <w:sz w:val="24"/>
          <w:szCs w:val="24"/>
        </w:rPr>
        <w:t xml:space="preserve"> imediato e caráter irrevogável, </w:t>
      </w:r>
    </w:p>
    <w:p w14:paraId="5748B15E" w14:textId="77777777" w:rsidR="000217C8" w:rsidRDefault="000217C8" w:rsidP="000217C8">
      <w:pPr>
        <w:autoSpaceDE w:val="0"/>
        <w:autoSpaceDN w:val="0"/>
        <w:adjustRightInd w:val="0"/>
        <w:spacing w:after="0" w:line="240" w:lineRule="auto"/>
        <w:jc w:val="both"/>
        <w:rPr>
          <w:ins w:id="2" w:author="Fabricia Goltava Vasconcellos Faedrich" w:date="2016-07-07T14:16:00Z"/>
          <w:rFonts w:ascii="Times New Roman" w:hAnsi="Times New Roman" w:cs="Times New Roman"/>
          <w:sz w:val="24"/>
          <w:szCs w:val="24"/>
        </w:rPr>
      </w:pPr>
    </w:p>
    <w:p w14:paraId="1492E5DB" w14:textId="77777777" w:rsidR="00590A4E" w:rsidRPr="002B647E" w:rsidRDefault="003367D6" w:rsidP="002B64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Parágrafo único. O beneficiário será informado do disposto no caput deste artigo conforme est</w:t>
      </w:r>
      <w:r w:rsidR="00D96A98">
        <w:rPr>
          <w:rFonts w:ascii="Times New Roman" w:hAnsi="Times New Roman" w:cs="Times New Roman"/>
          <w:bCs/>
          <w:sz w:val="24"/>
          <w:szCs w:val="24"/>
        </w:rPr>
        <w:t>abelece o inciso IV do artigo 17</w:t>
      </w:r>
      <w:r>
        <w:rPr>
          <w:rFonts w:ascii="Times New Roman" w:hAnsi="Times New Roman" w:cs="Times New Roman"/>
          <w:bCs/>
          <w:sz w:val="24"/>
          <w:szCs w:val="24"/>
        </w:rPr>
        <w:t xml:space="preserve"> desta resolução normativa.</w:t>
      </w:r>
    </w:p>
    <w:p w14:paraId="6288B356" w14:textId="77777777" w:rsidR="00F25856" w:rsidRDefault="00F25856" w:rsidP="00BB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54CD99" w14:textId="77777777" w:rsidR="00BB402E" w:rsidRDefault="00BB402E" w:rsidP="00BB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4136">
        <w:rPr>
          <w:rFonts w:ascii="Times New Roman" w:hAnsi="Times New Roman" w:cs="Times New Roman"/>
          <w:b/>
          <w:bCs/>
          <w:sz w:val="24"/>
          <w:szCs w:val="24"/>
        </w:rPr>
        <w:t>Subseção 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1D603AE1" w14:textId="77777777" w:rsidR="00BB402E" w:rsidRDefault="00BB402E" w:rsidP="00BB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BF8A7B" w14:textId="77777777" w:rsidR="00BB402E" w:rsidRPr="003B4535" w:rsidRDefault="006768C9" w:rsidP="00BB40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 Entrega d</w:t>
      </w:r>
      <w:r>
        <w:rPr>
          <w:rFonts w:ascii="Times New Roman" w:hAnsi="Times New Roman" w:cs="Times New Roman"/>
          <w:b/>
          <w:bCs/>
          <w:sz w:val="24"/>
          <w:szCs w:val="24"/>
        </w:rPr>
        <w:t>o Comprovante</w:t>
      </w:r>
      <w:r w:rsidR="009A43BD">
        <w:rPr>
          <w:rFonts w:ascii="Times New Roman" w:hAnsi="Times New Roman" w:cs="Times New Roman"/>
          <w:b/>
          <w:bCs/>
          <w:sz w:val="24"/>
          <w:szCs w:val="24"/>
        </w:rPr>
        <w:t xml:space="preserve"> de Recebimento de</w:t>
      </w:r>
      <w:r w:rsidR="00BB402E">
        <w:rPr>
          <w:rFonts w:ascii="Times New Roman" w:hAnsi="Times New Roman" w:cs="Times New Roman"/>
          <w:b/>
          <w:bCs/>
          <w:sz w:val="24"/>
          <w:szCs w:val="24"/>
        </w:rPr>
        <w:t xml:space="preserve"> Solicitação de </w:t>
      </w:r>
      <w:r w:rsidR="00BB402E" w:rsidRPr="003C6F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Exclusão de Beneficiário de Contrato </w:t>
      </w:r>
      <w:r w:rsidR="00BB402E">
        <w:rPr>
          <w:rFonts w:ascii="Times New Roman" w:hAnsi="Times New Roman" w:cs="Times New Roman"/>
          <w:b/>
          <w:bCs/>
          <w:sz w:val="24"/>
          <w:szCs w:val="24"/>
        </w:rPr>
        <w:t>Coletivo Por Adesão</w:t>
      </w:r>
    </w:p>
    <w:p w14:paraId="423041C3" w14:textId="77777777" w:rsidR="00BB402E" w:rsidRDefault="00BB402E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057AEB4" w14:textId="1EC3B100" w:rsidR="00E40FD1" w:rsidRDefault="003367D6" w:rsidP="00E40F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14</w:t>
      </w:r>
      <w:r w:rsidR="00E40FD1" w:rsidRPr="00E40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40FD1">
        <w:rPr>
          <w:rFonts w:ascii="Times New Roman" w:hAnsi="Times New Roman" w:cs="Times New Roman"/>
          <w:color w:val="000000"/>
          <w:sz w:val="24"/>
          <w:szCs w:val="24"/>
        </w:rPr>
        <w:t>A Administrador</w:t>
      </w:r>
      <w:r w:rsidR="002A29DB">
        <w:rPr>
          <w:rFonts w:ascii="Times New Roman" w:hAnsi="Times New Roman" w:cs="Times New Roman"/>
          <w:color w:val="000000"/>
          <w:sz w:val="24"/>
          <w:szCs w:val="24"/>
        </w:rPr>
        <w:t>a de Benefícios ou a Operadora</w:t>
      </w:r>
      <w:r w:rsidR="00AC0D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17C8">
        <w:rPr>
          <w:rFonts w:ascii="Times New Roman" w:hAnsi="Times New Roman" w:cs="Times New Roman"/>
          <w:color w:val="000000"/>
          <w:sz w:val="24"/>
          <w:szCs w:val="24"/>
        </w:rPr>
        <w:t>destinatária do pedido de exclusão,</w:t>
      </w:r>
      <w:r w:rsidR="00E40FD1">
        <w:rPr>
          <w:rFonts w:ascii="Times New Roman" w:hAnsi="Times New Roman" w:cs="Times New Roman"/>
          <w:color w:val="000000"/>
          <w:sz w:val="24"/>
          <w:szCs w:val="24"/>
        </w:rPr>
        <w:t xml:space="preserve"> dará ciência ao beneficiário do recebiment</w:t>
      </w:r>
      <w:r w:rsidR="002A29DB">
        <w:rPr>
          <w:rFonts w:ascii="Times New Roman" w:hAnsi="Times New Roman" w:cs="Times New Roman"/>
          <w:color w:val="000000"/>
          <w:sz w:val="24"/>
          <w:szCs w:val="24"/>
        </w:rPr>
        <w:t xml:space="preserve">o da solicitação de exclusão </w:t>
      </w:r>
      <w:r w:rsidR="000217C8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E40FD1">
        <w:rPr>
          <w:rFonts w:ascii="Times New Roman" w:hAnsi="Times New Roman" w:cs="Times New Roman"/>
          <w:color w:val="000000"/>
          <w:sz w:val="24"/>
          <w:szCs w:val="24"/>
        </w:rPr>
        <w:t xml:space="preserve"> contrato </w:t>
      </w:r>
      <w:r w:rsidR="002A29DB">
        <w:rPr>
          <w:rFonts w:ascii="Times New Roman" w:hAnsi="Times New Roman" w:cs="Times New Roman"/>
          <w:color w:val="000000"/>
          <w:sz w:val="24"/>
          <w:szCs w:val="24"/>
        </w:rPr>
        <w:t>coletivo por adesão</w:t>
      </w:r>
      <w:r w:rsidR="00E40FD1">
        <w:rPr>
          <w:rFonts w:ascii="Times New Roman" w:hAnsi="Times New Roman" w:cs="Times New Roman"/>
          <w:color w:val="000000"/>
          <w:sz w:val="24"/>
          <w:szCs w:val="24"/>
        </w:rPr>
        <w:t xml:space="preserve"> através da entrega do respectivo comprovante.</w:t>
      </w:r>
    </w:p>
    <w:p w14:paraId="4ED61990" w14:textId="77777777" w:rsidR="00E40FD1" w:rsidRDefault="00E40FD1" w:rsidP="00E40F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62ECDF5" w14:textId="77777777" w:rsidR="0018181D" w:rsidRPr="0018181D" w:rsidRDefault="0018181D" w:rsidP="00181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181D">
        <w:rPr>
          <w:rFonts w:ascii="Times New Roman" w:hAnsi="Times New Roman" w:cs="Times New Roman"/>
          <w:color w:val="000000"/>
          <w:sz w:val="24"/>
          <w:szCs w:val="24"/>
        </w:rPr>
        <w:t>Parágrafo único. Nas solicitações de exclusão recebidas pela pessoa jurídica contratante, a Operadora encaminhará o comprovante ao beneficiário com as informações dispostas no artigo 17 desta Resolução.</w:t>
      </w:r>
    </w:p>
    <w:p w14:paraId="0C9FFB4F" w14:textId="77777777" w:rsidR="00162127" w:rsidRDefault="00162127" w:rsidP="002772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78CE3A" w14:textId="77777777" w:rsidR="00162127" w:rsidRDefault="003367D6" w:rsidP="001621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15</w:t>
      </w:r>
      <w:r w:rsidR="00162127">
        <w:rPr>
          <w:rFonts w:ascii="Times New Roman" w:hAnsi="Times New Roman" w:cs="Times New Roman"/>
          <w:color w:val="000000"/>
          <w:sz w:val="24"/>
          <w:szCs w:val="24"/>
        </w:rPr>
        <w:t xml:space="preserve"> É obrigatória a entrega do comprovante de solicitação de que trata o artigo anterior ao beneficiário.</w:t>
      </w:r>
    </w:p>
    <w:p w14:paraId="658C80AD" w14:textId="77777777" w:rsidR="00784662" w:rsidRDefault="00784662" w:rsidP="001621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A31658E" w14:textId="77777777" w:rsidR="00162127" w:rsidRDefault="00162127" w:rsidP="001621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Parágrafo único. A entrega do comprovante de solicitação não desobriga a Operadora do dever de prestar as in</w:t>
      </w:r>
      <w:r w:rsidR="00D96A98">
        <w:rPr>
          <w:rFonts w:ascii="Times New Roman" w:hAnsi="Times New Roman" w:cs="Times New Roman"/>
          <w:color w:val="000000"/>
          <w:sz w:val="24"/>
          <w:szCs w:val="24"/>
        </w:rPr>
        <w:t>formações dispostas no artigo 17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desta Resolução. </w:t>
      </w:r>
    </w:p>
    <w:p w14:paraId="3411EA54" w14:textId="77777777" w:rsidR="00AC48CE" w:rsidRDefault="00AC48CE" w:rsidP="001621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576804" w14:textId="77777777" w:rsidR="00E40FD1" w:rsidRDefault="00E40FD1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A3E3093" w14:textId="77777777" w:rsidR="00BF4136" w:rsidRDefault="007915A4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D2D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Seção </w:t>
      </w:r>
      <w:r w:rsidR="00457309" w:rsidRPr="001D2DE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D2DE5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</w:p>
    <w:p w14:paraId="6EDA7069" w14:textId="77777777" w:rsidR="007915A4" w:rsidRDefault="007915A4" w:rsidP="004D7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D175365" w14:textId="1F4C8184" w:rsidR="007915A4" w:rsidRPr="007915A4" w:rsidRDefault="007915A4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Das Disposições Comuns às Solicitações de Cancelamento</w:t>
      </w:r>
      <w:r w:rsidR="00BE49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de Contrato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ou Exclusão de </w:t>
      </w:r>
      <w:r w:rsidR="00BE49B2">
        <w:rPr>
          <w:rFonts w:ascii="Times New Roman" w:hAnsi="Times New Roman" w:cs="Times New Roman"/>
          <w:b/>
          <w:color w:val="000000"/>
          <w:sz w:val="24"/>
          <w:szCs w:val="24"/>
        </w:rPr>
        <w:t>Beneficiário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de Plano de Saúde Individual ou Familiar e de Exclusão d</w:t>
      </w:r>
      <w:r w:rsidRPr="007915A4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="00BE49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Beneficiário de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Contrato Coletivo Empresarial o</w:t>
      </w:r>
      <w:r w:rsidRPr="007915A4">
        <w:rPr>
          <w:rFonts w:ascii="Times New Roman" w:hAnsi="Times New Roman" w:cs="Times New Roman"/>
          <w:b/>
          <w:color w:val="000000"/>
          <w:sz w:val="24"/>
          <w:szCs w:val="24"/>
        </w:rPr>
        <w:t>u Por Adesão</w:t>
      </w:r>
    </w:p>
    <w:p w14:paraId="12E72F39" w14:textId="77777777" w:rsidR="004D759C" w:rsidRDefault="004D759C" w:rsidP="004D7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A0B55E7" w14:textId="77777777" w:rsidR="008F3A8E" w:rsidRDefault="008F3A8E" w:rsidP="008F3A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Subseção I</w:t>
      </w:r>
    </w:p>
    <w:p w14:paraId="2FEB619A" w14:textId="77777777" w:rsidR="008F3A8E" w:rsidRDefault="008F3A8E" w:rsidP="008F3A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87111B7" w14:textId="7F99BD13" w:rsidR="00BE49B2" w:rsidRPr="007915A4" w:rsidRDefault="008F3A8E" w:rsidP="00BE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F3A8E">
        <w:rPr>
          <w:rFonts w:ascii="Times New Roman" w:hAnsi="Times New Roman" w:cs="Times New Roman"/>
          <w:b/>
          <w:color w:val="000000"/>
          <w:sz w:val="24"/>
          <w:szCs w:val="24"/>
        </w:rPr>
        <w:t>Do Momento de Exercício do Direito de Cancelamento</w:t>
      </w:r>
      <w:r w:rsidR="00BE49B2" w:rsidRPr="00BE49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E49B2">
        <w:rPr>
          <w:rFonts w:ascii="Times New Roman" w:hAnsi="Times New Roman" w:cs="Times New Roman"/>
          <w:b/>
          <w:color w:val="000000"/>
          <w:sz w:val="24"/>
          <w:szCs w:val="24"/>
        </w:rPr>
        <w:t>de Contrato</w:t>
      </w:r>
      <w:r w:rsidRPr="008F3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ou </w:t>
      </w:r>
      <w:r w:rsidR="00BE49B2">
        <w:rPr>
          <w:rFonts w:ascii="Times New Roman" w:hAnsi="Times New Roman" w:cs="Times New Roman"/>
          <w:b/>
          <w:color w:val="000000"/>
          <w:sz w:val="24"/>
          <w:szCs w:val="24"/>
        </w:rPr>
        <w:t>Exclusão de Beneficiário de Plano de Saúde Individual ou Familiar e de Exclusão d</w:t>
      </w:r>
      <w:r w:rsidR="00BE49B2" w:rsidRPr="007915A4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="00BE49B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Beneficiário de Contrato Coletivo Empresarial o</w:t>
      </w:r>
      <w:r w:rsidR="00BE49B2" w:rsidRPr="007915A4">
        <w:rPr>
          <w:rFonts w:ascii="Times New Roman" w:hAnsi="Times New Roman" w:cs="Times New Roman"/>
          <w:b/>
          <w:color w:val="000000"/>
          <w:sz w:val="24"/>
          <w:szCs w:val="24"/>
        </w:rPr>
        <w:t>u Por Adesão</w:t>
      </w:r>
    </w:p>
    <w:p w14:paraId="0D57464C" w14:textId="0BB0CB39" w:rsidR="008F3A8E" w:rsidRDefault="008F3A8E" w:rsidP="00BE49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2B0D974" w14:textId="77777777" w:rsidR="00F25856" w:rsidRPr="004D759C" w:rsidRDefault="00F25856" w:rsidP="004D75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9335A0" w14:textId="79E1F0F3" w:rsidR="00740E3E" w:rsidRPr="00740E3E" w:rsidRDefault="004E5E9A" w:rsidP="00740E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 16</w:t>
      </w:r>
      <w:r w:rsidR="00740E3E" w:rsidRPr="00740E3E">
        <w:rPr>
          <w:rFonts w:ascii="Times New Roman" w:hAnsi="Times New Roman" w:cs="Times New Roman"/>
          <w:color w:val="000000"/>
          <w:sz w:val="24"/>
          <w:szCs w:val="24"/>
        </w:rPr>
        <w:t xml:space="preserve"> O pedido de cancelamento dos contratos individuais ou familiares não exime o beneficiário do pagamento de multa</w:t>
      </w:r>
      <w:r w:rsidR="009117C7">
        <w:rPr>
          <w:rFonts w:ascii="Times New Roman" w:hAnsi="Times New Roman" w:cs="Times New Roman"/>
          <w:color w:val="000000"/>
          <w:sz w:val="24"/>
          <w:szCs w:val="24"/>
        </w:rPr>
        <w:t xml:space="preserve"> rescisória</w:t>
      </w:r>
      <w:r w:rsidR="00740E3E" w:rsidRPr="00740E3E">
        <w:rPr>
          <w:rFonts w:ascii="Times New Roman" w:hAnsi="Times New Roman" w:cs="Times New Roman"/>
          <w:color w:val="000000"/>
          <w:sz w:val="24"/>
          <w:szCs w:val="24"/>
        </w:rPr>
        <w:t>, quando prevista em contrato, se a solicitação ocorrer antes da vigência mínima de 12 (doze) meses</w:t>
      </w:r>
      <w:r>
        <w:rPr>
          <w:rFonts w:ascii="Times New Roman" w:hAnsi="Times New Roman" w:cs="Times New Roman"/>
          <w:color w:val="000000"/>
          <w:sz w:val="24"/>
          <w:szCs w:val="24"/>
        </w:rPr>
        <w:t>, observada a data de assinatura da proposta de adesão</w:t>
      </w:r>
      <w:r w:rsidR="00740E3E" w:rsidRPr="00740E3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B7CDF9D" w14:textId="63F9801E" w:rsidR="00740E3E" w:rsidRDefault="00740E3E" w:rsidP="00740E3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0E3E">
        <w:rPr>
          <w:rFonts w:ascii="Times New Roman" w:hAnsi="Times New Roman" w:cs="Times New Roman"/>
          <w:color w:val="000000"/>
          <w:sz w:val="24"/>
          <w:szCs w:val="24"/>
        </w:rPr>
        <w:t xml:space="preserve">§ </w:t>
      </w:r>
      <w:r w:rsidR="004E5E9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E5E9A" w:rsidRPr="00740E3E">
        <w:rPr>
          <w:rFonts w:ascii="Times New Roman" w:hAnsi="Times New Roman" w:cs="Times New Roman"/>
          <w:color w:val="000000"/>
          <w:sz w:val="24"/>
          <w:szCs w:val="24"/>
        </w:rPr>
        <w:t xml:space="preserve">º </w:t>
      </w:r>
      <w:r w:rsidRPr="00740E3E">
        <w:rPr>
          <w:rFonts w:ascii="Times New Roman" w:hAnsi="Times New Roman" w:cs="Times New Roman"/>
          <w:color w:val="000000"/>
          <w:sz w:val="24"/>
          <w:szCs w:val="24"/>
        </w:rPr>
        <w:t>É vedada a cobrança de multa</w:t>
      </w:r>
      <w:r w:rsidR="004E5E9A">
        <w:rPr>
          <w:rFonts w:ascii="Times New Roman" w:hAnsi="Times New Roman" w:cs="Times New Roman"/>
          <w:color w:val="000000"/>
          <w:sz w:val="24"/>
          <w:szCs w:val="24"/>
        </w:rPr>
        <w:t xml:space="preserve"> rescisória </w:t>
      </w:r>
      <w:r w:rsidRPr="00740E3E">
        <w:rPr>
          <w:rFonts w:ascii="Times New Roman" w:hAnsi="Times New Roman" w:cs="Times New Roman"/>
          <w:color w:val="000000"/>
          <w:sz w:val="24"/>
          <w:szCs w:val="24"/>
        </w:rPr>
        <w:t>ao beneficiário participante de contrato coletivo empresarial ou por adesão, pela Operadora ou Administradora de Benefícios, mesmo que ocorra antes da vigência mínima de 12</w:t>
      </w:r>
      <w:r w:rsidR="008233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0E3E">
        <w:rPr>
          <w:rFonts w:ascii="Times New Roman" w:hAnsi="Times New Roman" w:cs="Times New Roman"/>
          <w:color w:val="000000"/>
          <w:sz w:val="24"/>
          <w:szCs w:val="24"/>
        </w:rPr>
        <w:t xml:space="preserve">(doze) meses. </w:t>
      </w:r>
    </w:p>
    <w:p w14:paraId="66F6DBCE" w14:textId="51A099D5" w:rsidR="00CA1C80" w:rsidRDefault="002B647E" w:rsidP="00CA1C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4E5E9A">
        <w:rPr>
          <w:rFonts w:ascii="Times New Roman" w:hAnsi="Times New Roman" w:cs="Times New Roman"/>
          <w:sz w:val="24"/>
          <w:szCs w:val="24"/>
        </w:rPr>
        <w:t>2</w:t>
      </w:r>
      <w:r w:rsidR="004E5E9A" w:rsidRPr="002B647E">
        <w:rPr>
          <w:rFonts w:ascii="Times New Roman" w:hAnsi="Times New Roman" w:cs="Times New Roman"/>
          <w:sz w:val="24"/>
          <w:szCs w:val="24"/>
        </w:rPr>
        <w:t xml:space="preserve">º </w:t>
      </w:r>
      <w:r w:rsidR="00CA1C80" w:rsidRPr="002B647E">
        <w:rPr>
          <w:rFonts w:ascii="Times New Roman" w:hAnsi="Times New Roman" w:cs="Times New Roman"/>
          <w:sz w:val="24"/>
          <w:szCs w:val="24"/>
        </w:rPr>
        <w:t>A cobrança da multa</w:t>
      </w:r>
      <w:r w:rsidR="004E5E9A">
        <w:rPr>
          <w:rFonts w:ascii="Times New Roman" w:hAnsi="Times New Roman" w:cs="Times New Roman"/>
          <w:sz w:val="24"/>
          <w:szCs w:val="24"/>
        </w:rPr>
        <w:t xml:space="preserve"> rescisória</w:t>
      </w:r>
      <w:r w:rsidR="00CA1C80" w:rsidRPr="002B647E">
        <w:rPr>
          <w:rFonts w:ascii="Times New Roman" w:hAnsi="Times New Roman" w:cs="Times New Roman"/>
          <w:sz w:val="24"/>
          <w:szCs w:val="24"/>
        </w:rPr>
        <w:t xml:space="preserve"> de que trata o parágrafo anterior, se prevista contratualmente, poderá ser realizada pela Operadora ou Administradora de Benefícios à pessoa jurídica contratante. </w:t>
      </w:r>
    </w:p>
    <w:p w14:paraId="47F76E2C" w14:textId="77777777" w:rsidR="00BE49B2" w:rsidRDefault="00BE49B2" w:rsidP="00791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4A79F4" w14:textId="77777777" w:rsidR="00BE49B2" w:rsidRDefault="00BE49B2" w:rsidP="00791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618E8" w14:textId="77777777" w:rsidR="007915A4" w:rsidRDefault="007915A4" w:rsidP="00791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Subseção I</w:t>
      </w:r>
      <w:r w:rsidR="008F3A8E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38064E7A" w14:textId="77777777" w:rsidR="005661F0" w:rsidRDefault="005661F0" w:rsidP="00791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FD821F" w14:textId="77777777" w:rsidR="007915A4" w:rsidRDefault="007915A4" w:rsidP="00791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Fornecimento de Informações aos Beneficiários sobre as Consequências do Cancelamento ou Exclusão do</w:t>
      </w:r>
      <w:r w:rsidR="009A43BD">
        <w:rPr>
          <w:rFonts w:ascii="Times New Roman" w:hAnsi="Times New Roman" w:cs="Times New Roman"/>
          <w:b/>
          <w:bCs/>
          <w:sz w:val="24"/>
          <w:szCs w:val="24"/>
        </w:rPr>
        <w:t xml:space="preserve"> Contrato de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Plano de Saúde</w:t>
      </w:r>
    </w:p>
    <w:p w14:paraId="6C75DD5D" w14:textId="77777777" w:rsidR="008E1695" w:rsidRDefault="008E1695" w:rsidP="00791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A2D87" w14:textId="4D9246C7" w:rsidR="007915A4" w:rsidRDefault="008F3A8E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Art.</w:t>
      </w:r>
      <w:r w:rsidR="00D96A98">
        <w:rPr>
          <w:rFonts w:ascii="Times New Roman" w:hAnsi="Times New Roman" w:cs="Times New Roman"/>
          <w:bCs/>
          <w:sz w:val="24"/>
          <w:szCs w:val="24"/>
        </w:rPr>
        <w:t xml:space="preserve"> 17</w:t>
      </w:r>
      <w:r w:rsidR="001621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4756">
        <w:rPr>
          <w:rFonts w:ascii="Times New Roman" w:hAnsi="Times New Roman" w:cs="Times New Roman"/>
          <w:bCs/>
          <w:sz w:val="24"/>
          <w:szCs w:val="24"/>
        </w:rPr>
        <w:t xml:space="preserve"> No ato da solicitação d</w:t>
      </w:r>
      <w:r w:rsidR="007915A4">
        <w:rPr>
          <w:rFonts w:ascii="Times New Roman" w:hAnsi="Times New Roman" w:cs="Times New Roman"/>
          <w:bCs/>
          <w:sz w:val="24"/>
          <w:szCs w:val="24"/>
        </w:rPr>
        <w:t xml:space="preserve">o cancelamento do contrato de plano de saúde individual ou familiar ou </w:t>
      </w:r>
      <w:r w:rsidR="00084756">
        <w:rPr>
          <w:rFonts w:ascii="Times New Roman" w:hAnsi="Times New Roman" w:cs="Times New Roman"/>
          <w:bCs/>
          <w:sz w:val="24"/>
          <w:szCs w:val="24"/>
        </w:rPr>
        <w:t>n</w:t>
      </w:r>
      <w:r w:rsidR="007915A4">
        <w:rPr>
          <w:rFonts w:ascii="Times New Roman" w:hAnsi="Times New Roman" w:cs="Times New Roman"/>
          <w:bCs/>
          <w:sz w:val="24"/>
          <w:szCs w:val="24"/>
        </w:rPr>
        <w:t>a exclusão de</w:t>
      </w:r>
      <w:r w:rsidR="00BE49B2">
        <w:rPr>
          <w:rFonts w:ascii="Times New Roman" w:hAnsi="Times New Roman" w:cs="Times New Roman"/>
          <w:bCs/>
          <w:sz w:val="24"/>
          <w:szCs w:val="24"/>
        </w:rPr>
        <w:t xml:space="preserve"> beneficiários de</w:t>
      </w:r>
      <w:r w:rsidR="007915A4">
        <w:rPr>
          <w:rFonts w:ascii="Times New Roman" w:hAnsi="Times New Roman" w:cs="Times New Roman"/>
          <w:bCs/>
          <w:sz w:val="24"/>
          <w:szCs w:val="24"/>
        </w:rPr>
        <w:t xml:space="preserve"> contrato coletivo empresarial ou por adesão</w:t>
      </w:r>
      <w:r w:rsidR="00084756">
        <w:rPr>
          <w:rFonts w:ascii="Times New Roman" w:hAnsi="Times New Roman" w:cs="Times New Roman"/>
          <w:bCs/>
          <w:sz w:val="24"/>
          <w:szCs w:val="24"/>
        </w:rPr>
        <w:t>,</w:t>
      </w:r>
      <w:r w:rsidR="00AC0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15A4">
        <w:rPr>
          <w:rFonts w:ascii="Times New Roman" w:hAnsi="Times New Roman" w:cs="Times New Roman"/>
          <w:bCs/>
          <w:sz w:val="24"/>
          <w:szCs w:val="24"/>
        </w:rPr>
        <w:t>a Operadora ou Administradora de Benefícios</w:t>
      </w:r>
      <w:r w:rsidR="00BE49B2">
        <w:rPr>
          <w:rFonts w:ascii="Times New Roman" w:hAnsi="Times New Roman" w:cs="Times New Roman"/>
          <w:bCs/>
          <w:sz w:val="24"/>
          <w:szCs w:val="24"/>
        </w:rPr>
        <w:t>,</w:t>
      </w:r>
      <w:r w:rsidR="00AC0D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4756">
        <w:rPr>
          <w:rFonts w:ascii="Times New Roman" w:hAnsi="Times New Roman" w:cs="Times New Roman"/>
          <w:bCs/>
          <w:sz w:val="24"/>
          <w:szCs w:val="24"/>
        </w:rPr>
        <w:t>destinatária do pedido</w:t>
      </w:r>
      <w:r w:rsidR="007915A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84756">
        <w:rPr>
          <w:rFonts w:ascii="Times New Roman" w:hAnsi="Times New Roman" w:cs="Times New Roman"/>
          <w:bCs/>
          <w:sz w:val="24"/>
          <w:szCs w:val="24"/>
        </w:rPr>
        <w:t xml:space="preserve"> deverá prestar de forma </w:t>
      </w:r>
      <w:r w:rsidR="007915A4">
        <w:rPr>
          <w:rFonts w:ascii="Times New Roman" w:hAnsi="Times New Roman" w:cs="Times New Roman"/>
          <w:bCs/>
          <w:sz w:val="24"/>
          <w:szCs w:val="24"/>
        </w:rPr>
        <w:t>clara e precisa, no mínimo, as seguintes informações:</w:t>
      </w:r>
    </w:p>
    <w:p w14:paraId="01714786" w14:textId="77777777" w:rsidR="0083111C" w:rsidRDefault="0083111C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9BAE62" w14:textId="77777777" w:rsidR="007915A4" w:rsidRDefault="007915A4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6DD">
        <w:rPr>
          <w:rFonts w:ascii="Times New Roman" w:hAnsi="Times New Roman" w:cs="Times New Roman"/>
          <w:bCs/>
          <w:sz w:val="24"/>
          <w:szCs w:val="24"/>
        </w:rPr>
        <w:t xml:space="preserve">I – </w:t>
      </w:r>
      <w:r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Pr="00BF76DD">
        <w:rPr>
          <w:rFonts w:ascii="Times New Roman" w:hAnsi="Times New Roman" w:cs="Times New Roman"/>
          <w:sz w:val="24"/>
          <w:szCs w:val="24"/>
        </w:rPr>
        <w:t>eventual ingresso em novo plano</w:t>
      </w:r>
      <w:r>
        <w:rPr>
          <w:rFonts w:ascii="Times New Roman" w:hAnsi="Times New Roman" w:cs="Times New Roman"/>
          <w:sz w:val="24"/>
          <w:szCs w:val="24"/>
        </w:rPr>
        <w:t xml:space="preserve"> de saúde</w:t>
      </w:r>
      <w:r w:rsidRPr="00BF76DD">
        <w:rPr>
          <w:rFonts w:ascii="Times New Roman" w:hAnsi="Times New Roman" w:cs="Times New Roman"/>
          <w:sz w:val="24"/>
          <w:szCs w:val="24"/>
        </w:rPr>
        <w:t xml:space="preserve"> poderá importar no cumprimento de novo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F76DD">
        <w:rPr>
          <w:rFonts w:ascii="Times New Roman" w:hAnsi="Times New Roman" w:cs="Times New Roman"/>
          <w:sz w:val="24"/>
          <w:szCs w:val="24"/>
        </w:rPr>
        <w:t xml:space="preserve"> período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BF76DD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carência, observado o disposto no inciso V do artigo 12, da Lei nº 9.656, de 1998.</w:t>
      </w:r>
    </w:p>
    <w:p w14:paraId="287DAB23" w14:textId="77777777" w:rsidR="00705C31" w:rsidRDefault="00705C31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B26C4" w14:textId="5F8CFC91" w:rsidR="007915A4" w:rsidRPr="00BF76DD" w:rsidRDefault="007915A4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– O cancelamento</w:t>
      </w:r>
      <w:r w:rsidR="00BE49B2">
        <w:rPr>
          <w:rFonts w:ascii="Times New Roman" w:hAnsi="Times New Roman" w:cs="Times New Roman"/>
          <w:sz w:val="24"/>
          <w:szCs w:val="24"/>
        </w:rPr>
        <w:t xml:space="preserve"> de contrato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7C6B">
        <w:rPr>
          <w:rFonts w:ascii="Times New Roman" w:hAnsi="Times New Roman" w:cs="Times New Roman"/>
          <w:sz w:val="24"/>
          <w:szCs w:val="24"/>
        </w:rPr>
        <w:t>ou  exclusão</w:t>
      </w:r>
      <w:r w:rsidR="00BE49B2">
        <w:rPr>
          <w:rFonts w:ascii="Times New Roman" w:hAnsi="Times New Roman" w:cs="Times New Roman"/>
          <w:sz w:val="24"/>
          <w:szCs w:val="24"/>
        </w:rPr>
        <w:t xml:space="preserve"> de beneficiário</w:t>
      </w:r>
      <w:r w:rsidR="00E87C6B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contrato de plano de saúde individual ou familiar ou a exclus</w:t>
      </w:r>
      <w:r w:rsidR="00E87C6B">
        <w:rPr>
          <w:rFonts w:ascii="Times New Roman" w:hAnsi="Times New Roman" w:cs="Times New Roman"/>
          <w:sz w:val="24"/>
          <w:szCs w:val="24"/>
        </w:rPr>
        <w:t>ão de</w:t>
      </w:r>
      <w:r w:rsidR="00BE49B2" w:rsidRPr="00BE49B2">
        <w:rPr>
          <w:rFonts w:ascii="Times New Roman" w:hAnsi="Times New Roman" w:cs="Times New Roman"/>
          <w:sz w:val="24"/>
          <w:szCs w:val="24"/>
        </w:rPr>
        <w:t xml:space="preserve"> </w:t>
      </w:r>
      <w:r w:rsidR="00BE49B2">
        <w:rPr>
          <w:rFonts w:ascii="Times New Roman" w:hAnsi="Times New Roman" w:cs="Times New Roman"/>
          <w:sz w:val="24"/>
          <w:szCs w:val="24"/>
        </w:rPr>
        <w:t>beneficiário de</w:t>
      </w:r>
      <w:r w:rsidR="00E87C6B">
        <w:rPr>
          <w:rFonts w:ascii="Times New Roman" w:hAnsi="Times New Roman" w:cs="Times New Roman"/>
          <w:sz w:val="24"/>
          <w:szCs w:val="24"/>
        </w:rPr>
        <w:t xml:space="preserve"> contrato</w:t>
      </w:r>
      <w:r>
        <w:rPr>
          <w:rFonts w:ascii="Times New Roman" w:hAnsi="Times New Roman" w:cs="Times New Roman"/>
          <w:sz w:val="24"/>
          <w:szCs w:val="24"/>
        </w:rPr>
        <w:t xml:space="preserve"> coletivo por adesão acarreta a perda do direito à</w:t>
      </w:r>
      <w:r w:rsidRPr="00BF76DD">
        <w:rPr>
          <w:rFonts w:ascii="Times New Roman" w:hAnsi="Times New Roman" w:cs="Times New Roman"/>
          <w:sz w:val="24"/>
          <w:szCs w:val="24"/>
        </w:rPr>
        <w:t xml:space="preserve"> portabilidade de carência</w:t>
      </w:r>
      <w:r>
        <w:rPr>
          <w:rFonts w:ascii="Times New Roman" w:hAnsi="Times New Roman" w:cs="Times New Roman"/>
          <w:sz w:val="24"/>
          <w:szCs w:val="24"/>
        </w:rPr>
        <w:t>s, nos termos previstos na RN nº 186, de 2009.</w:t>
      </w:r>
    </w:p>
    <w:p w14:paraId="44AB313A" w14:textId="77777777" w:rsidR="007915A4" w:rsidRPr="00BF76DD" w:rsidRDefault="007915A4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8C5A01" w14:textId="77777777" w:rsidR="007915A4" w:rsidRPr="00BF76DD" w:rsidRDefault="007915A4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– O </w:t>
      </w:r>
      <w:r w:rsidRPr="00BF76DD">
        <w:rPr>
          <w:rFonts w:ascii="Times New Roman" w:hAnsi="Times New Roman" w:cs="Times New Roman"/>
          <w:sz w:val="24"/>
          <w:szCs w:val="24"/>
        </w:rPr>
        <w:t>eventual ingresso em novo</w:t>
      </w:r>
      <w:r>
        <w:rPr>
          <w:rFonts w:ascii="Times New Roman" w:hAnsi="Times New Roman" w:cs="Times New Roman"/>
          <w:sz w:val="24"/>
          <w:szCs w:val="24"/>
        </w:rPr>
        <w:t xml:space="preserve"> contrato de</w:t>
      </w:r>
      <w:r w:rsidRPr="00BF76DD">
        <w:rPr>
          <w:rFonts w:ascii="Times New Roman" w:hAnsi="Times New Roman" w:cs="Times New Roman"/>
          <w:sz w:val="24"/>
          <w:szCs w:val="24"/>
        </w:rPr>
        <w:t xml:space="preserve"> plano</w:t>
      </w:r>
      <w:r>
        <w:rPr>
          <w:rFonts w:ascii="Times New Roman" w:hAnsi="Times New Roman" w:cs="Times New Roman"/>
          <w:sz w:val="24"/>
          <w:szCs w:val="24"/>
        </w:rPr>
        <w:t xml:space="preserve"> de saúde individual ou familiar, coletivo empresarial ou coletivo por adesão </w:t>
      </w:r>
      <w:r w:rsidRPr="00BF76DD">
        <w:rPr>
          <w:rFonts w:ascii="Times New Roman" w:hAnsi="Times New Roman" w:cs="Times New Roman"/>
          <w:sz w:val="24"/>
          <w:szCs w:val="24"/>
        </w:rPr>
        <w:t>poderá importa</w:t>
      </w:r>
      <w:r>
        <w:rPr>
          <w:rFonts w:ascii="Times New Roman" w:hAnsi="Times New Roman" w:cs="Times New Roman"/>
          <w:sz w:val="24"/>
          <w:szCs w:val="24"/>
        </w:rPr>
        <w:t xml:space="preserve">r no preenchimento de nova declaração de saúde, e alegação de omissão </w:t>
      </w:r>
      <w:r w:rsidRPr="00BF76DD">
        <w:rPr>
          <w:rFonts w:ascii="Times New Roman" w:hAnsi="Times New Roman" w:cs="Times New Roman"/>
          <w:sz w:val="24"/>
          <w:szCs w:val="24"/>
        </w:rPr>
        <w:t xml:space="preserve">de doença ou lesão preexistente – DLP, podendo incidir </w:t>
      </w:r>
      <w:r>
        <w:rPr>
          <w:rFonts w:ascii="Times New Roman" w:hAnsi="Times New Roman" w:cs="Times New Roman"/>
          <w:sz w:val="24"/>
          <w:szCs w:val="24"/>
        </w:rPr>
        <w:t xml:space="preserve">cobertura parcial temporária - </w:t>
      </w:r>
      <w:r w:rsidRPr="00BF76DD">
        <w:rPr>
          <w:rFonts w:ascii="Times New Roman" w:hAnsi="Times New Roman" w:cs="Times New Roman"/>
          <w:sz w:val="24"/>
          <w:szCs w:val="24"/>
        </w:rPr>
        <w:t>CPT.</w:t>
      </w:r>
    </w:p>
    <w:p w14:paraId="0165D3B3" w14:textId="77777777" w:rsidR="007915A4" w:rsidRPr="00BF76DD" w:rsidRDefault="007915A4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EC6B0" w14:textId="0F0C3AFE" w:rsidR="009127DF" w:rsidRDefault="007915A4" w:rsidP="00AC0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 - A solicitação de cancelamento </w:t>
      </w:r>
      <w:r w:rsidR="00705C31">
        <w:rPr>
          <w:rFonts w:ascii="Times New Roman" w:hAnsi="Times New Roman" w:cs="Times New Roman"/>
          <w:sz w:val="24"/>
          <w:szCs w:val="24"/>
        </w:rPr>
        <w:t xml:space="preserve">ou exclusão </w:t>
      </w:r>
      <w:r>
        <w:rPr>
          <w:rFonts w:ascii="Times New Roman" w:hAnsi="Times New Roman" w:cs="Times New Roman"/>
          <w:sz w:val="24"/>
          <w:szCs w:val="24"/>
        </w:rPr>
        <w:t>de</w:t>
      </w:r>
      <w:r w:rsidR="00BE49B2">
        <w:rPr>
          <w:rFonts w:ascii="Times New Roman" w:hAnsi="Times New Roman" w:cs="Times New Roman"/>
          <w:sz w:val="24"/>
          <w:szCs w:val="24"/>
        </w:rPr>
        <w:t xml:space="preserve"> beneficiário de</w:t>
      </w:r>
      <w:r>
        <w:rPr>
          <w:rFonts w:ascii="Times New Roman" w:hAnsi="Times New Roman" w:cs="Times New Roman"/>
          <w:sz w:val="24"/>
          <w:szCs w:val="24"/>
        </w:rPr>
        <w:t xml:space="preserve"> contrato de plano de saúde individual ou familiar e </w:t>
      </w:r>
      <w:r w:rsidR="00705C31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exclusão</w:t>
      </w:r>
      <w:r w:rsidR="00BE49B2">
        <w:rPr>
          <w:rFonts w:ascii="Times New Roman" w:hAnsi="Times New Roman" w:cs="Times New Roman"/>
          <w:sz w:val="24"/>
          <w:szCs w:val="24"/>
        </w:rPr>
        <w:t xml:space="preserve"> de beneficiário</w:t>
      </w:r>
      <w:r>
        <w:rPr>
          <w:rFonts w:ascii="Times New Roman" w:hAnsi="Times New Roman" w:cs="Times New Roman"/>
          <w:sz w:val="24"/>
          <w:szCs w:val="24"/>
        </w:rPr>
        <w:t xml:space="preserve"> de contrato de plano de saúde coletivo empresarial ou coletivo por adesão tem</w:t>
      </w:r>
      <w:r w:rsidR="00705C31">
        <w:rPr>
          <w:rFonts w:ascii="Times New Roman" w:hAnsi="Times New Roman" w:cs="Times New Roman"/>
          <w:sz w:val="24"/>
          <w:szCs w:val="24"/>
        </w:rPr>
        <w:t xml:space="preserve"> efeito imediato a partir da ciência da Operadora ou Administradora de Benefícios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76DD">
        <w:rPr>
          <w:rFonts w:ascii="Times New Roman" w:hAnsi="Times New Roman" w:cs="Times New Roman"/>
          <w:sz w:val="24"/>
          <w:szCs w:val="24"/>
        </w:rPr>
        <w:t>car</w:t>
      </w:r>
      <w:r w:rsidR="00CA1C80">
        <w:rPr>
          <w:rFonts w:ascii="Times New Roman" w:hAnsi="Times New Roman" w:cs="Times New Roman"/>
          <w:sz w:val="24"/>
          <w:szCs w:val="24"/>
        </w:rPr>
        <w:t>áter irrevogável</w:t>
      </w:r>
      <w:r w:rsidR="00AC0D29">
        <w:rPr>
          <w:rFonts w:ascii="Times New Roman" w:hAnsi="Times New Roman" w:cs="Times New Roman"/>
          <w:sz w:val="24"/>
          <w:szCs w:val="24"/>
        </w:rPr>
        <w:t>.</w:t>
      </w:r>
    </w:p>
    <w:p w14:paraId="09028093" w14:textId="77777777" w:rsidR="00CA1C80" w:rsidRDefault="00CA1C80" w:rsidP="00A9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B407F" w14:textId="3BB2B925" w:rsidR="007915A4" w:rsidRDefault="00CA1C80" w:rsidP="001417CB">
      <w:pPr>
        <w:jc w:val="both"/>
        <w:rPr>
          <w:rFonts w:ascii="Times New Roman" w:hAnsi="Times New Roman" w:cs="Times New Roman"/>
          <w:sz w:val="24"/>
          <w:szCs w:val="24"/>
        </w:rPr>
      </w:pPr>
      <w:r w:rsidRPr="002B503A">
        <w:rPr>
          <w:rFonts w:ascii="Times New Roman" w:hAnsi="Times New Roman" w:cs="Times New Roman"/>
          <w:sz w:val="24"/>
          <w:szCs w:val="24"/>
        </w:rPr>
        <w:t xml:space="preserve">V – </w:t>
      </w:r>
      <w:r w:rsidRPr="002B503A">
        <w:rPr>
          <w:rFonts w:ascii="Times New Roman" w:hAnsi="Times New Roman" w:cs="Times New Roman"/>
          <w:bCs/>
          <w:sz w:val="24"/>
          <w:szCs w:val="24"/>
        </w:rPr>
        <w:t xml:space="preserve">O </w:t>
      </w:r>
      <w:r w:rsidRPr="002B503A">
        <w:rPr>
          <w:rFonts w:ascii="Times New Roman" w:hAnsi="Times New Roman" w:cs="Times New Roman"/>
          <w:sz w:val="24"/>
          <w:szCs w:val="24"/>
        </w:rPr>
        <w:t>eventual ingresso em novo plano de saúde acarretará de imediato a perda do direito de remissão,</w:t>
      </w:r>
      <w:r w:rsidR="002A7099">
        <w:rPr>
          <w:rFonts w:ascii="Times New Roman" w:hAnsi="Times New Roman" w:cs="Times New Roman"/>
          <w:sz w:val="24"/>
          <w:szCs w:val="24"/>
        </w:rPr>
        <w:t xml:space="preserve"> quando houver,</w:t>
      </w:r>
      <w:r w:rsidRPr="002B503A">
        <w:rPr>
          <w:rFonts w:ascii="Times New Roman" w:hAnsi="Times New Roman" w:cs="Times New Roman"/>
          <w:sz w:val="24"/>
          <w:szCs w:val="24"/>
        </w:rPr>
        <w:t xml:space="preserve"> devendo o beneficiário arcar com o pagamento de um novo contrato de plano de saúde que venha a contratar;</w:t>
      </w:r>
    </w:p>
    <w:p w14:paraId="6733A933" w14:textId="77777777" w:rsidR="00CA1C80" w:rsidRDefault="00CA1C80" w:rsidP="00CA1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03A">
        <w:rPr>
          <w:rFonts w:ascii="Times New Roman" w:hAnsi="Times New Roman" w:cs="Times New Roman"/>
          <w:sz w:val="24"/>
          <w:szCs w:val="24"/>
        </w:rPr>
        <w:t>VI – As contraprestações pecuniárias vencidas e/ou eventuais coparticipações devidas, nos planos em pré-pagamento ou em pós-pagamento, pela utilização de serviços realizados antes da solicitação de cancelamento ou exclusão do plano de saúde são de responsabilidade do beneficiário;</w:t>
      </w:r>
    </w:p>
    <w:p w14:paraId="43EF0010" w14:textId="77777777" w:rsidR="001417CB" w:rsidRDefault="001417CB" w:rsidP="00CA1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E24D4A" w14:textId="5AA28504" w:rsidR="00AC0D29" w:rsidRPr="00DA59ED" w:rsidRDefault="001417CB" w:rsidP="00AC0D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VII - </w:t>
      </w:r>
      <w:r>
        <w:rPr>
          <w:rFonts w:ascii="Times New Roman" w:hAnsi="Times New Roman" w:cs="Times New Roman"/>
          <w:color w:val="000000"/>
          <w:sz w:val="24"/>
          <w:szCs w:val="24"/>
        </w:rPr>
        <w:t>As despesas decorrentes de eventuais utilizações dos serviços pelos beneficiários após a data de solicitação de cancelamento ou exclusão do plano de saúde, inclusive nos casos de urgência ou emergência, correrão por sua conta</w:t>
      </w:r>
      <w:r w:rsidR="00AC0D2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BBE3CD" w14:textId="2AE942C0" w:rsidR="00DE321A" w:rsidRDefault="00DE321A" w:rsidP="00141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DA59ED">
        <w:rPr>
          <w:rFonts w:ascii="Times New Roman" w:hAnsi="Times New Roman" w:cs="Times New Roman"/>
          <w:i/>
          <w:color w:val="00B0F0"/>
          <w:sz w:val="24"/>
          <w:szCs w:val="24"/>
        </w:rPr>
        <w:t xml:space="preserve"> </w:t>
      </w:r>
    </w:p>
    <w:p w14:paraId="3A3BD987" w14:textId="77777777" w:rsidR="00811C88" w:rsidRPr="008C235B" w:rsidRDefault="00811C88" w:rsidP="00CA1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938F6D8" w14:textId="4B12CA57" w:rsidR="007915A4" w:rsidRDefault="007915A4" w:rsidP="007915A4">
      <w:pPr>
        <w:autoSpaceDE w:val="0"/>
        <w:autoSpaceDN w:val="0"/>
        <w:adjustRightInd w:val="0"/>
        <w:spacing w:after="0" w:line="240" w:lineRule="auto"/>
        <w:jc w:val="both"/>
        <w:rPr>
          <w:ins w:id="3" w:author="Fabricia Goltava Vasconcellos Faedrich" w:date="2016-07-07T11:54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</w:t>
      </w:r>
      <w:r w:rsidR="000F378A">
        <w:rPr>
          <w:rFonts w:ascii="Times New Roman" w:hAnsi="Times New Roman" w:cs="Times New Roman"/>
          <w:sz w:val="24"/>
          <w:szCs w:val="24"/>
        </w:rPr>
        <w:t>I</w:t>
      </w:r>
      <w:r w:rsidR="001417C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– A exclusão</w:t>
      </w:r>
      <w:r w:rsidRPr="00BF76DD">
        <w:rPr>
          <w:rFonts w:ascii="Times New Roman" w:hAnsi="Times New Roman" w:cs="Times New Roman"/>
          <w:sz w:val="24"/>
          <w:szCs w:val="24"/>
        </w:rPr>
        <w:t xml:space="preserve"> do beneficiário titular</w:t>
      </w:r>
      <w:r>
        <w:rPr>
          <w:rFonts w:ascii="Times New Roman" w:hAnsi="Times New Roman" w:cs="Times New Roman"/>
          <w:sz w:val="24"/>
          <w:szCs w:val="24"/>
        </w:rPr>
        <w:t xml:space="preserve"> do contrato individual ou familiar não </w:t>
      </w:r>
      <w:r w:rsidR="0081735F">
        <w:rPr>
          <w:rFonts w:ascii="Times New Roman" w:hAnsi="Times New Roman" w:cs="Times New Roman"/>
          <w:sz w:val="24"/>
          <w:szCs w:val="24"/>
        </w:rPr>
        <w:t>extingue o contrato, sendo assegurado aos dependentes já inscritos o direito à manutenção das mesmas condições contratuais, com a assunção das obrigações decorrentes</w:t>
      </w:r>
      <w:r>
        <w:rPr>
          <w:rFonts w:ascii="Times New Roman" w:hAnsi="Times New Roman" w:cs="Times New Roman"/>
          <w:sz w:val="24"/>
          <w:szCs w:val="24"/>
        </w:rPr>
        <w:t>; e</w:t>
      </w:r>
      <w:r w:rsidR="00CF18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7BAB" w14:textId="77777777" w:rsidR="00EC5808" w:rsidRDefault="00EC5808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2DBDF" w14:textId="3F6B0DC2" w:rsidR="007915A4" w:rsidRDefault="001417CB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IX</w:t>
      </w:r>
      <w:r w:rsidR="007915A4">
        <w:rPr>
          <w:rFonts w:ascii="Times New Roman" w:hAnsi="Times New Roman" w:cs="Times New Roman"/>
          <w:sz w:val="24"/>
          <w:szCs w:val="24"/>
        </w:rPr>
        <w:t xml:space="preserve"> – A exclusão</w:t>
      </w:r>
      <w:r w:rsidR="007915A4" w:rsidRPr="00BF76DD">
        <w:rPr>
          <w:rFonts w:ascii="Times New Roman" w:hAnsi="Times New Roman" w:cs="Times New Roman"/>
          <w:sz w:val="24"/>
          <w:szCs w:val="24"/>
        </w:rPr>
        <w:t xml:space="preserve"> do beneficiário titular</w:t>
      </w:r>
      <w:r w:rsidR="007915A4">
        <w:rPr>
          <w:rFonts w:ascii="Times New Roman" w:hAnsi="Times New Roman" w:cs="Times New Roman"/>
          <w:sz w:val="24"/>
          <w:szCs w:val="24"/>
        </w:rPr>
        <w:t xml:space="preserve"> do contrato coletivo empresarial ou por adesão observará as disposições contratuais quanto à </w:t>
      </w:r>
      <w:r w:rsidR="003508AC">
        <w:rPr>
          <w:rFonts w:ascii="Times New Roman" w:hAnsi="Times New Roman" w:cs="Times New Roman"/>
          <w:sz w:val="24"/>
          <w:szCs w:val="24"/>
        </w:rPr>
        <w:t>exclusão ou n</w:t>
      </w:r>
      <w:r w:rsidR="00EC5808">
        <w:rPr>
          <w:rFonts w:ascii="Times New Roman" w:hAnsi="Times New Roman" w:cs="Times New Roman"/>
          <w:sz w:val="24"/>
          <w:szCs w:val="24"/>
        </w:rPr>
        <w:t>ão</w:t>
      </w:r>
      <w:r w:rsidR="003508AC">
        <w:rPr>
          <w:rFonts w:ascii="Times New Roman" w:hAnsi="Times New Roman" w:cs="Times New Roman"/>
          <w:sz w:val="24"/>
          <w:szCs w:val="24"/>
        </w:rPr>
        <w:t xml:space="preserve"> </w:t>
      </w:r>
      <w:r w:rsidR="007915A4">
        <w:rPr>
          <w:rFonts w:ascii="Times New Roman" w:hAnsi="Times New Roman" w:cs="Times New Roman"/>
          <w:sz w:val="24"/>
          <w:szCs w:val="24"/>
        </w:rPr>
        <w:t xml:space="preserve">dos dependentes, em </w:t>
      </w:r>
      <w:r w:rsidR="003508AC">
        <w:rPr>
          <w:rFonts w:ascii="Times New Roman" w:hAnsi="Times New Roman" w:cs="Times New Roman"/>
          <w:sz w:val="24"/>
          <w:szCs w:val="24"/>
        </w:rPr>
        <w:t xml:space="preserve">conforme </w:t>
      </w:r>
      <w:r w:rsidR="007915A4">
        <w:rPr>
          <w:rFonts w:ascii="Times New Roman" w:hAnsi="Times New Roman" w:cs="Times New Roman"/>
          <w:sz w:val="24"/>
          <w:szCs w:val="24"/>
        </w:rPr>
        <w:t xml:space="preserve">ao disposto no inciso II do parágrafo único do artigo 18, da RN nº 195, de 14 de julho de 2009. </w:t>
      </w:r>
    </w:p>
    <w:p w14:paraId="1E69B67B" w14:textId="77777777" w:rsidR="007915A4" w:rsidRDefault="007915A4" w:rsidP="007915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FE0EC0C" w14:textId="77777777" w:rsidR="001417CB" w:rsidRDefault="001417CB" w:rsidP="005F7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CC5DA2" w14:textId="77777777" w:rsidR="005F7D9B" w:rsidRDefault="005F7D9B" w:rsidP="005F7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Art. 18 </w:t>
      </w:r>
      <w:r w:rsidR="000771D2" w:rsidRPr="005F7D9B">
        <w:rPr>
          <w:rFonts w:ascii="Times New Roman" w:hAnsi="Times New Roman" w:cs="Times New Roman"/>
          <w:bCs/>
          <w:sz w:val="24"/>
          <w:szCs w:val="24"/>
        </w:rPr>
        <w:t>As inform</w:t>
      </w:r>
      <w:r w:rsidR="00526551">
        <w:rPr>
          <w:rFonts w:ascii="Times New Roman" w:hAnsi="Times New Roman" w:cs="Times New Roman"/>
          <w:bCs/>
          <w:sz w:val="24"/>
          <w:szCs w:val="24"/>
        </w:rPr>
        <w:t>ações de que trata o caput do</w:t>
      </w:r>
      <w:r w:rsidR="000771D2" w:rsidRPr="005F7D9B">
        <w:rPr>
          <w:rFonts w:ascii="Times New Roman" w:hAnsi="Times New Roman" w:cs="Times New Roman"/>
          <w:bCs/>
          <w:sz w:val="24"/>
          <w:szCs w:val="24"/>
        </w:rPr>
        <w:t xml:space="preserve"> artigo</w:t>
      </w:r>
      <w:r w:rsidR="003B6C14" w:rsidRPr="005F7D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6551">
        <w:rPr>
          <w:rFonts w:ascii="Times New Roman" w:hAnsi="Times New Roman" w:cs="Times New Roman"/>
          <w:bCs/>
          <w:sz w:val="24"/>
          <w:szCs w:val="24"/>
        </w:rPr>
        <w:t xml:space="preserve">anterior </w:t>
      </w:r>
      <w:r>
        <w:rPr>
          <w:rFonts w:ascii="Times New Roman" w:hAnsi="Times New Roman" w:cs="Times New Roman"/>
          <w:bCs/>
          <w:sz w:val="24"/>
          <w:szCs w:val="24"/>
        </w:rPr>
        <w:t>devem:</w:t>
      </w:r>
    </w:p>
    <w:p w14:paraId="7530B816" w14:textId="77777777" w:rsidR="005F7D9B" w:rsidRDefault="005F7D9B" w:rsidP="005F7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131296" w14:textId="77777777" w:rsidR="005F7D9B" w:rsidRDefault="005F7D9B" w:rsidP="005F7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 – ser </w:t>
      </w:r>
      <w:r w:rsidR="008F4555" w:rsidRPr="005F7D9B">
        <w:rPr>
          <w:rFonts w:ascii="Times New Roman" w:hAnsi="Times New Roman" w:cs="Times New Roman"/>
          <w:bCs/>
          <w:sz w:val="24"/>
          <w:szCs w:val="24"/>
        </w:rPr>
        <w:t>disponibilizadas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4555" w:rsidRPr="005F7D9B">
        <w:rPr>
          <w:rFonts w:ascii="Times New Roman" w:hAnsi="Times New Roman" w:cs="Times New Roman"/>
          <w:bCs/>
          <w:sz w:val="24"/>
          <w:szCs w:val="24"/>
        </w:rPr>
        <w:t>pelo atendente da Operadora ou Administradora</w:t>
      </w:r>
      <w:r w:rsidR="003B6C14" w:rsidRPr="005F7D9B">
        <w:rPr>
          <w:rFonts w:ascii="Times New Roman" w:hAnsi="Times New Roman" w:cs="Times New Roman"/>
          <w:bCs/>
          <w:sz w:val="24"/>
          <w:szCs w:val="24"/>
        </w:rPr>
        <w:t xml:space="preserve"> de Benefícios</w:t>
      </w:r>
      <w:r w:rsidR="00EB6790" w:rsidRPr="005F7D9B">
        <w:rPr>
          <w:rFonts w:ascii="Times New Roman" w:hAnsi="Times New Roman" w:cs="Times New Roman"/>
          <w:bCs/>
          <w:sz w:val="24"/>
          <w:szCs w:val="24"/>
        </w:rPr>
        <w:t xml:space="preserve"> no momento da solicitação realizada de modo presencial ou através do SAC destas entidades,</w:t>
      </w:r>
      <w:r w:rsidR="008F4555" w:rsidRPr="005F7D9B">
        <w:rPr>
          <w:rFonts w:ascii="Times New Roman" w:hAnsi="Times New Roman" w:cs="Times New Roman"/>
          <w:bCs/>
          <w:sz w:val="24"/>
          <w:szCs w:val="24"/>
        </w:rPr>
        <w:t xml:space="preserve"> ou </w:t>
      </w:r>
    </w:p>
    <w:p w14:paraId="1BBCF94F" w14:textId="77777777" w:rsidR="005F7D9B" w:rsidRDefault="005F7D9B" w:rsidP="005F7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B505FE" w14:textId="77777777" w:rsidR="005F7D9B" w:rsidRPr="005F7D9B" w:rsidRDefault="005F7D9B" w:rsidP="005F7D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II - </w:t>
      </w:r>
      <w:r w:rsidRPr="005F7D9B">
        <w:rPr>
          <w:rFonts w:ascii="Times New Roman" w:hAnsi="Times New Roman" w:cs="Times New Roman"/>
          <w:bCs/>
          <w:sz w:val="24"/>
          <w:szCs w:val="24"/>
        </w:rPr>
        <w:t>constar do comprovante de solicitação de cancelamento ou exclusão do contrato de plano de saúde</w:t>
      </w:r>
      <w:r w:rsidR="00526551">
        <w:rPr>
          <w:rFonts w:ascii="Times New Roman" w:hAnsi="Times New Roman" w:cs="Times New Roman"/>
          <w:bCs/>
          <w:sz w:val="24"/>
          <w:szCs w:val="24"/>
        </w:rPr>
        <w:t xml:space="preserve"> a ser fornecido pela Operadora ou Administradora de Benefícios, nos demais casos.</w:t>
      </w:r>
      <w:r w:rsidRPr="005F7D9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AB3C741" w14:textId="77777777" w:rsidR="000771D2" w:rsidRDefault="000771D2" w:rsidP="003B6C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EFC441" w14:textId="77777777" w:rsidR="007915A4" w:rsidRPr="00453597" w:rsidRDefault="008F3A8E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3597">
        <w:rPr>
          <w:rFonts w:ascii="Times New Roman" w:hAnsi="Times New Roman" w:cs="Times New Roman"/>
          <w:bCs/>
          <w:sz w:val="24"/>
          <w:szCs w:val="24"/>
        </w:rPr>
        <w:t xml:space="preserve">Art. </w:t>
      </w:r>
      <w:r w:rsidR="00526551" w:rsidRPr="00453597">
        <w:rPr>
          <w:rFonts w:ascii="Times New Roman" w:hAnsi="Times New Roman" w:cs="Times New Roman"/>
          <w:bCs/>
          <w:sz w:val="24"/>
          <w:szCs w:val="24"/>
        </w:rPr>
        <w:t>19</w:t>
      </w:r>
      <w:r w:rsidR="00162127" w:rsidRPr="004535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15A4" w:rsidRPr="00453597">
        <w:rPr>
          <w:rFonts w:ascii="Times New Roman" w:hAnsi="Times New Roman" w:cs="Times New Roman"/>
          <w:bCs/>
          <w:sz w:val="24"/>
          <w:szCs w:val="24"/>
        </w:rPr>
        <w:t>As informaçõe</w:t>
      </w:r>
      <w:r w:rsidR="00526551" w:rsidRPr="00453597">
        <w:rPr>
          <w:rFonts w:ascii="Times New Roman" w:hAnsi="Times New Roman" w:cs="Times New Roman"/>
          <w:bCs/>
          <w:sz w:val="24"/>
          <w:szCs w:val="24"/>
        </w:rPr>
        <w:t>s de que trata o artigo 17</w:t>
      </w:r>
      <w:r w:rsidR="007915A4" w:rsidRPr="004535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3597" w:rsidRPr="00453597">
        <w:rPr>
          <w:rFonts w:ascii="Times New Roman" w:hAnsi="Times New Roman" w:cs="Times New Roman"/>
          <w:bCs/>
          <w:sz w:val="24"/>
          <w:szCs w:val="24"/>
        </w:rPr>
        <w:t xml:space="preserve">desta Resolução Normativa </w:t>
      </w:r>
      <w:r w:rsidR="007915A4" w:rsidRPr="00453597">
        <w:rPr>
          <w:rFonts w:ascii="Times New Roman" w:hAnsi="Times New Roman" w:cs="Times New Roman"/>
          <w:bCs/>
          <w:sz w:val="24"/>
          <w:szCs w:val="24"/>
        </w:rPr>
        <w:t xml:space="preserve">serão divulgadas pela ANS em sua página na internet e deverão ser disponibilizadas pelas Operadoras e Administradoras de Benefícios em </w:t>
      </w:r>
      <w:r w:rsidR="00162127" w:rsidRPr="00453597">
        <w:rPr>
          <w:rFonts w:ascii="Times New Roman" w:hAnsi="Times New Roman" w:cs="Times New Roman"/>
          <w:bCs/>
          <w:sz w:val="24"/>
          <w:szCs w:val="24"/>
        </w:rPr>
        <w:t xml:space="preserve">seus portais corporativos em </w:t>
      </w:r>
      <w:r w:rsidR="007915A4" w:rsidRPr="00453597">
        <w:rPr>
          <w:rFonts w:ascii="Times New Roman" w:hAnsi="Times New Roman" w:cs="Times New Roman"/>
          <w:bCs/>
          <w:sz w:val="24"/>
          <w:szCs w:val="24"/>
        </w:rPr>
        <w:t>campo específico que permita a fácil visualização pelos beneficiários.</w:t>
      </w:r>
    </w:p>
    <w:p w14:paraId="0248E1EF" w14:textId="77777777" w:rsidR="007915A4" w:rsidRPr="00453597" w:rsidRDefault="007915A4" w:rsidP="00791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104C04" w14:textId="77777777" w:rsidR="00EB6790" w:rsidRDefault="00EB6790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410628" w14:textId="77777777" w:rsidR="007915A4" w:rsidRDefault="007915A4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Subseção II</w:t>
      </w:r>
      <w:r w:rsidR="008F3A8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</w:p>
    <w:p w14:paraId="3E95E8B3" w14:textId="77777777" w:rsidR="00FC0755" w:rsidRDefault="00FC0755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80CEF66" w14:textId="7B7A78C8" w:rsidR="00FC0755" w:rsidRPr="007915A4" w:rsidRDefault="00FC0755" w:rsidP="00FC0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Da Entrega do Comprovant</w:t>
      </w:r>
      <w:r w:rsidR="009A43BD">
        <w:rPr>
          <w:rFonts w:ascii="Times New Roman" w:hAnsi="Times New Roman" w:cs="Times New Roman"/>
          <w:b/>
          <w:color w:val="000000"/>
          <w:sz w:val="24"/>
          <w:szCs w:val="24"/>
        </w:rPr>
        <w:t>e de Cancelamento</w:t>
      </w:r>
      <w:r w:rsidR="00F71D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 Contrato</w:t>
      </w:r>
      <w:r w:rsidR="009A43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ou Exclusão de</w:t>
      </w:r>
      <w:r w:rsidR="00F71D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Beneficiário de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Contrato de Plano de Saúde Individual ou Familiar</w:t>
      </w:r>
      <w:r w:rsidR="00F71D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ou </w:t>
      </w:r>
      <w:r w:rsidR="00B44FF6">
        <w:rPr>
          <w:rFonts w:ascii="Times New Roman" w:hAnsi="Times New Roman" w:cs="Times New Roman"/>
          <w:b/>
          <w:color w:val="000000"/>
          <w:sz w:val="24"/>
          <w:szCs w:val="24"/>
        </w:rPr>
        <w:t>da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Exclusão d</w:t>
      </w:r>
      <w:r w:rsidRPr="007915A4">
        <w:rPr>
          <w:rFonts w:ascii="Times New Roman" w:hAnsi="Times New Roman" w:cs="Times New Roman"/>
          <w:b/>
          <w:color w:val="000000"/>
          <w:sz w:val="24"/>
          <w:szCs w:val="24"/>
        </w:rPr>
        <w:t>e</w:t>
      </w:r>
      <w:r w:rsidR="00F71DB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Beneficiário de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Contrato Coletivo Empresarial o</w:t>
      </w:r>
      <w:r w:rsidRPr="007915A4">
        <w:rPr>
          <w:rFonts w:ascii="Times New Roman" w:hAnsi="Times New Roman" w:cs="Times New Roman"/>
          <w:b/>
          <w:color w:val="000000"/>
          <w:sz w:val="24"/>
          <w:szCs w:val="24"/>
        </w:rPr>
        <w:t>u Por Adesão</w:t>
      </w:r>
      <w:r w:rsidR="00B44F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e das Informações a serem prestadas</w:t>
      </w:r>
    </w:p>
    <w:p w14:paraId="4348E3C3" w14:textId="77777777" w:rsidR="00FC0755" w:rsidRDefault="00FC0755" w:rsidP="00CF0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568329" w14:textId="2613F09D" w:rsidR="00124608" w:rsidRPr="00676E14" w:rsidRDefault="00124608" w:rsidP="00124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E14">
        <w:rPr>
          <w:rFonts w:ascii="Times New Roman" w:hAnsi="Times New Roman" w:cs="Times New Roman"/>
          <w:sz w:val="24"/>
          <w:szCs w:val="24"/>
        </w:rPr>
        <w:t>Art. 20 A partir do envio do comprovante de solicitação de cancelamento ou exclusão, a Operadora deverá encaminhar no prazo de 10 (dez) dias úteis o comprovante do efetivo desligamento do beneficiário do contrato de plano de saúde</w:t>
      </w:r>
      <w:r w:rsidR="00B44FF6">
        <w:rPr>
          <w:rFonts w:ascii="Times New Roman" w:hAnsi="Times New Roman" w:cs="Times New Roman"/>
          <w:sz w:val="24"/>
          <w:szCs w:val="24"/>
        </w:rPr>
        <w:t>, por qualquer meio que assegure sua ciência</w:t>
      </w:r>
      <w:r w:rsidRPr="00676E14">
        <w:rPr>
          <w:rFonts w:ascii="Times New Roman" w:hAnsi="Times New Roman" w:cs="Times New Roman"/>
          <w:sz w:val="24"/>
          <w:szCs w:val="24"/>
        </w:rPr>
        <w:t>.</w:t>
      </w:r>
    </w:p>
    <w:p w14:paraId="37F29523" w14:textId="77777777" w:rsidR="00281D47" w:rsidRDefault="00281D47" w:rsidP="005F2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2EE9F5" w14:textId="77777777" w:rsidR="005F2419" w:rsidRPr="000322CA" w:rsidRDefault="00AF3495" w:rsidP="005F2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22CA">
        <w:rPr>
          <w:rFonts w:ascii="Times New Roman" w:hAnsi="Times New Roman" w:cs="Times New Roman"/>
          <w:sz w:val="24"/>
          <w:szCs w:val="24"/>
        </w:rPr>
        <w:t xml:space="preserve">Art. 21 O comprovante do efetivo cancelamento ou exclusão de contrato de plano de saúde individual ou familiar ou de exclusão de contrato coletivo empresarial ou por adesão deverá </w:t>
      </w:r>
      <w:r w:rsidR="00B4213F">
        <w:rPr>
          <w:rFonts w:ascii="Times New Roman" w:hAnsi="Times New Roman" w:cs="Times New Roman"/>
          <w:sz w:val="24"/>
          <w:szCs w:val="24"/>
        </w:rPr>
        <w:t>informar que</w:t>
      </w:r>
      <w:r w:rsidRPr="000322CA">
        <w:rPr>
          <w:rFonts w:ascii="Times New Roman" w:hAnsi="Times New Roman" w:cs="Times New Roman"/>
          <w:sz w:val="24"/>
          <w:szCs w:val="24"/>
        </w:rPr>
        <w:t>:</w:t>
      </w:r>
    </w:p>
    <w:p w14:paraId="23D263ED" w14:textId="77777777" w:rsidR="00CA1C80" w:rsidRDefault="00CA1C80" w:rsidP="005F2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504D25" w14:textId="2E979661" w:rsidR="00CA1C80" w:rsidRPr="00B4213F" w:rsidRDefault="00CA1C80" w:rsidP="005F2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Pr="00B4213F">
        <w:rPr>
          <w:rFonts w:ascii="Times New Roman" w:hAnsi="Times New Roman" w:cs="Times New Roman"/>
          <w:bCs/>
          <w:sz w:val="24"/>
          <w:szCs w:val="24"/>
        </w:rPr>
        <w:t>–</w:t>
      </w:r>
      <w:r w:rsidR="00B4213F" w:rsidRPr="00B421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4213F">
        <w:rPr>
          <w:rFonts w:ascii="Times New Roman" w:hAnsi="Times New Roman" w:cs="Times New Roman"/>
          <w:bCs/>
          <w:sz w:val="24"/>
          <w:szCs w:val="24"/>
        </w:rPr>
        <w:t xml:space="preserve">as </w:t>
      </w:r>
      <w:r>
        <w:rPr>
          <w:rFonts w:ascii="Times New Roman" w:hAnsi="Times New Roman" w:cs="Times New Roman"/>
          <w:bCs/>
          <w:sz w:val="24"/>
          <w:szCs w:val="24"/>
        </w:rPr>
        <w:t xml:space="preserve">coparticipações devidas pela utilização de serviços no período anterior à data de solicitação de cancelamento ou exclusão </w:t>
      </w:r>
      <w:r w:rsidRPr="00B4213F">
        <w:rPr>
          <w:rFonts w:ascii="Times New Roman" w:hAnsi="Times New Roman" w:cs="Times New Roman"/>
          <w:bCs/>
          <w:sz w:val="24"/>
          <w:szCs w:val="24"/>
        </w:rPr>
        <w:t>serão cobradas pela Operadora, Administradora de Benefícios ou pessoa jurídica contratante após o efetivo cancelamento ou exclusão do contrato de plano de saúde;</w:t>
      </w:r>
    </w:p>
    <w:p w14:paraId="78AC5A4E" w14:textId="77777777" w:rsidR="00FF4898" w:rsidRPr="00B4213F" w:rsidRDefault="00FF4898" w:rsidP="009C62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1168B0" w14:textId="16115960" w:rsidR="00CA1C80" w:rsidRPr="001417CB" w:rsidRDefault="009C6251" w:rsidP="00CA1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17CB">
        <w:rPr>
          <w:rFonts w:ascii="Times New Roman" w:hAnsi="Times New Roman" w:cs="Times New Roman"/>
          <w:bCs/>
          <w:sz w:val="24"/>
          <w:szCs w:val="24"/>
        </w:rPr>
        <w:t>II –</w:t>
      </w:r>
      <w:r w:rsidR="001E5359" w:rsidRPr="001417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1C80" w:rsidRPr="001417CB">
        <w:rPr>
          <w:rFonts w:ascii="Times New Roman" w:hAnsi="Times New Roman" w:cs="Times New Roman"/>
          <w:sz w:val="24"/>
          <w:szCs w:val="24"/>
        </w:rPr>
        <w:t>as coparticipações que já estiverem sendo cobradas em determinado número de parcelas mensais, quando da solicitação de cancelamento ou exclusão de</w:t>
      </w:r>
      <w:r w:rsidR="00E07156">
        <w:rPr>
          <w:rFonts w:ascii="Times New Roman" w:hAnsi="Times New Roman" w:cs="Times New Roman"/>
          <w:sz w:val="24"/>
          <w:szCs w:val="24"/>
        </w:rPr>
        <w:t xml:space="preserve"> beneficiário de</w:t>
      </w:r>
      <w:r w:rsidR="00CA1C80" w:rsidRPr="001417CB">
        <w:rPr>
          <w:rFonts w:ascii="Times New Roman" w:hAnsi="Times New Roman" w:cs="Times New Roman"/>
          <w:sz w:val="24"/>
          <w:szCs w:val="24"/>
        </w:rPr>
        <w:t xml:space="preserve"> contrato de plano de saúde individual ou familiar e de exclusão de</w:t>
      </w:r>
      <w:r w:rsidR="00E07156">
        <w:rPr>
          <w:rFonts w:ascii="Times New Roman" w:hAnsi="Times New Roman" w:cs="Times New Roman"/>
          <w:sz w:val="24"/>
          <w:szCs w:val="24"/>
        </w:rPr>
        <w:t xml:space="preserve"> beneficiário de</w:t>
      </w:r>
      <w:r w:rsidR="00CA1C80" w:rsidRPr="001417CB">
        <w:rPr>
          <w:rFonts w:ascii="Times New Roman" w:hAnsi="Times New Roman" w:cs="Times New Roman"/>
          <w:sz w:val="24"/>
          <w:szCs w:val="24"/>
        </w:rPr>
        <w:t xml:space="preserve"> contrato de plano de saúde coletivo empresarial ou coletivo por adesão, continuarão sendo encaminhadas pela Operadora, Administradora de Benefícios</w:t>
      </w:r>
      <w:r w:rsidR="00CA1C80" w:rsidRPr="001417CB">
        <w:rPr>
          <w:rFonts w:ascii="Times New Roman" w:hAnsi="Times New Roman" w:cs="Times New Roman"/>
          <w:bCs/>
          <w:sz w:val="24"/>
          <w:szCs w:val="24"/>
        </w:rPr>
        <w:t xml:space="preserve"> ou pessoa jurídica contratante</w:t>
      </w:r>
      <w:r w:rsidR="00CA1C80" w:rsidRPr="001417CB">
        <w:rPr>
          <w:rFonts w:ascii="Times New Roman" w:hAnsi="Times New Roman" w:cs="Times New Roman"/>
          <w:sz w:val="24"/>
          <w:szCs w:val="24"/>
        </w:rPr>
        <w:t xml:space="preserve"> ao beneficiário na forma prevista neste artigo após o cancelamento ou exclusão do beneficiário do contrato;</w:t>
      </w:r>
    </w:p>
    <w:p w14:paraId="41E9CF46" w14:textId="77777777" w:rsidR="00CA1C80" w:rsidRDefault="00CA1C80" w:rsidP="009C62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C19821" w14:textId="04BC9406" w:rsidR="00AE52D2" w:rsidRPr="001417CB" w:rsidRDefault="00AE52D2" w:rsidP="00AE52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17CB">
        <w:rPr>
          <w:rFonts w:ascii="Times New Roman" w:hAnsi="Times New Roman" w:cs="Times New Roman"/>
          <w:bCs/>
          <w:sz w:val="24"/>
          <w:szCs w:val="24"/>
        </w:rPr>
        <w:lastRenderedPageBreak/>
        <w:t>III –</w:t>
      </w:r>
      <w:r w:rsidR="001417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17CB">
        <w:rPr>
          <w:rFonts w:ascii="Times New Roman" w:hAnsi="Times New Roman" w:cs="Times New Roman"/>
          <w:bCs/>
          <w:sz w:val="24"/>
          <w:szCs w:val="24"/>
        </w:rPr>
        <w:t>o boleto mensal correspondente ao período anterior à data de solicitação do cancelamento ou exclusão será encaminhado ao beneficiário após o efetivo cancelamento ou exclusão;</w:t>
      </w:r>
    </w:p>
    <w:p w14:paraId="3AF612D0" w14:textId="77777777" w:rsidR="00AE52D2" w:rsidRPr="001417CB" w:rsidRDefault="00AE52D2" w:rsidP="009C62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3C93D3" w14:textId="77777777" w:rsidR="008F1385" w:rsidRPr="001417CB" w:rsidRDefault="009C6251" w:rsidP="009C62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17CB">
        <w:rPr>
          <w:rFonts w:ascii="Times New Roman" w:hAnsi="Times New Roman" w:cs="Times New Roman"/>
          <w:bCs/>
          <w:sz w:val="24"/>
          <w:szCs w:val="24"/>
        </w:rPr>
        <w:t>I</w:t>
      </w:r>
      <w:r w:rsidR="00AE52D2" w:rsidRPr="001417CB">
        <w:rPr>
          <w:rFonts w:ascii="Times New Roman" w:hAnsi="Times New Roman" w:cs="Times New Roman"/>
          <w:bCs/>
          <w:sz w:val="24"/>
          <w:szCs w:val="24"/>
        </w:rPr>
        <w:t>V</w:t>
      </w:r>
      <w:r w:rsidRPr="001417CB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8F1385" w:rsidRPr="001417CB">
        <w:rPr>
          <w:rFonts w:ascii="Times New Roman" w:hAnsi="Times New Roman" w:cs="Times New Roman"/>
          <w:bCs/>
          <w:sz w:val="24"/>
          <w:szCs w:val="24"/>
        </w:rPr>
        <w:t xml:space="preserve"> eventuais cobranças de serviços realizados, inclusive nos casos de urgência ou emergência, após a solicitação de cancelamento ou exclusão do contrato de plano privado de assistência à saúde serão encaminhadas para pagamento n</w:t>
      </w:r>
      <w:r w:rsidR="00B4198F">
        <w:rPr>
          <w:rFonts w:ascii="Times New Roman" w:hAnsi="Times New Roman" w:cs="Times New Roman"/>
          <w:bCs/>
          <w:sz w:val="24"/>
          <w:szCs w:val="24"/>
        </w:rPr>
        <w:t>o prazo de que trata o § 1</w:t>
      </w:r>
      <w:r w:rsidR="001417CB">
        <w:rPr>
          <w:rFonts w:ascii="Times New Roman" w:hAnsi="Times New Roman" w:cs="Times New Roman"/>
          <w:bCs/>
          <w:sz w:val="24"/>
          <w:szCs w:val="24"/>
        </w:rPr>
        <w:t>º</w:t>
      </w:r>
      <w:r w:rsidR="008F1385" w:rsidRPr="001417CB">
        <w:rPr>
          <w:rFonts w:ascii="Times New Roman" w:hAnsi="Times New Roman" w:cs="Times New Roman"/>
          <w:bCs/>
          <w:sz w:val="24"/>
          <w:szCs w:val="24"/>
        </w:rPr>
        <w:t xml:space="preserve"> deste artigo</w:t>
      </w:r>
      <w:r w:rsidR="001E5359" w:rsidRPr="001417CB">
        <w:rPr>
          <w:rFonts w:ascii="Times New Roman" w:hAnsi="Times New Roman" w:cs="Times New Roman"/>
          <w:bCs/>
          <w:sz w:val="24"/>
          <w:szCs w:val="24"/>
        </w:rPr>
        <w:t>;</w:t>
      </w:r>
    </w:p>
    <w:p w14:paraId="67FFCC75" w14:textId="77777777" w:rsidR="00CA1C80" w:rsidRDefault="00CA1C80" w:rsidP="00CA1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trike/>
          <w:color w:val="0070C0"/>
          <w:sz w:val="24"/>
          <w:szCs w:val="24"/>
        </w:rPr>
      </w:pPr>
    </w:p>
    <w:p w14:paraId="5B53974B" w14:textId="1646C5D4" w:rsidR="00CA1C80" w:rsidRDefault="001417CB" w:rsidP="00CA1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 - </w:t>
      </w:r>
      <w:r w:rsidR="00CA1C80">
        <w:rPr>
          <w:rFonts w:ascii="Times New Roman" w:hAnsi="Times New Roman" w:cs="Times New Roman"/>
          <w:bCs/>
          <w:sz w:val="24"/>
          <w:szCs w:val="24"/>
        </w:rPr>
        <w:t>o valor</w:t>
      </w:r>
      <w:r w:rsidR="00CA1C80" w:rsidRPr="004F40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1C80">
        <w:rPr>
          <w:rFonts w:ascii="Times New Roman" w:hAnsi="Times New Roman" w:cs="Times New Roman"/>
          <w:bCs/>
          <w:sz w:val="24"/>
          <w:szCs w:val="24"/>
        </w:rPr>
        <w:t>pro rata</w:t>
      </w:r>
      <w:r w:rsidR="00CA1C80" w:rsidRPr="002D7B92">
        <w:rPr>
          <w:rFonts w:ascii="Times New Roman" w:hAnsi="Times New Roman" w:cs="Times New Roman"/>
          <w:bCs/>
          <w:color w:val="0070C0"/>
          <w:sz w:val="24"/>
          <w:szCs w:val="24"/>
        </w:rPr>
        <w:t>,</w:t>
      </w:r>
      <w:r w:rsidR="00CA1C80">
        <w:rPr>
          <w:rFonts w:ascii="Times New Roman" w:hAnsi="Times New Roman" w:cs="Times New Roman"/>
          <w:bCs/>
          <w:sz w:val="24"/>
          <w:szCs w:val="24"/>
        </w:rPr>
        <w:t xml:space="preserve"> correspondente ao número de dias já quitados pelo beneficiário, será devolvido pela Operadora, por se tratar de período posterior à data de solicitação de cancelamento</w:t>
      </w:r>
      <w:r w:rsidR="003F5052">
        <w:rPr>
          <w:rFonts w:ascii="Times New Roman" w:hAnsi="Times New Roman" w:cs="Times New Roman"/>
          <w:bCs/>
          <w:sz w:val="24"/>
          <w:szCs w:val="24"/>
        </w:rPr>
        <w:t xml:space="preserve"> do contrato</w:t>
      </w:r>
      <w:r w:rsidR="00CA1C80">
        <w:rPr>
          <w:rFonts w:ascii="Times New Roman" w:hAnsi="Times New Roman" w:cs="Times New Roman"/>
          <w:bCs/>
          <w:sz w:val="24"/>
          <w:szCs w:val="24"/>
        </w:rPr>
        <w:t xml:space="preserve"> ou exclusão de </w:t>
      </w:r>
      <w:r w:rsidR="003F5052">
        <w:rPr>
          <w:rFonts w:ascii="Times New Roman" w:hAnsi="Times New Roman" w:cs="Times New Roman"/>
          <w:bCs/>
          <w:sz w:val="24"/>
          <w:szCs w:val="24"/>
        </w:rPr>
        <w:t xml:space="preserve">beneficiário de </w:t>
      </w:r>
      <w:r w:rsidR="00CA1C80">
        <w:rPr>
          <w:rFonts w:ascii="Times New Roman" w:hAnsi="Times New Roman" w:cs="Times New Roman"/>
          <w:bCs/>
          <w:sz w:val="24"/>
          <w:szCs w:val="24"/>
        </w:rPr>
        <w:t>plano privado de assistência à saúde</w:t>
      </w:r>
      <w:r w:rsidR="00644F4A">
        <w:rPr>
          <w:rFonts w:ascii="Times New Roman" w:hAnsi="Times New Roman" w:cs="Times New Roman"/>
          <w:bCs/>
          <w:sz w:val="24"/>
          <w:szCs w:val="24"/>
        </w:rPr>
        <w:t>;</w:t>
      </w:r>
    </w:p>
    <w:p w14:paraId="30DFFC94" w14:textId="77777777" w:rsidR="00644F4A" w:rsidRDefault="00644F4A" w:rsidP="00CA1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E97590" w14:textId="77777777" w:rsidR="00644F4A" w:rsidRPr="00CD05AD" w:rsidRDefault="00644F4A" w:rsidP="00CA1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rPrChange w:id="4" w:author="Fabricia Goltava Vasconcellos Faedrich" w:date="2016-07-07T11:47:00Z">
            <w:rPr>
              <w:rFonts w:ascii="Times New Roman" w:hAnsi="Times New Roman" w:cs="Times New Roman"/>
              <w:bCs/>
              <w:color w:val="FF0000"/>
              <w:sz w:val="24"/>
              <w:szCs w:val="24"/>
            </w:rPr>
          </w:rPrChange>
        </w:rPr>
      </w:pPr>
      <w:r w:rsidRPr="00CD05AD">
        <w:rPr>
          <w:rFonts w:ascii="Times New Roman" w:hAnsi="Times New Roman" w:cs="Times New Roman"/>
          <w:bCs/>
          <w:sz w:val="24"/>
          <w:szCs w:val="24"/>
          <w:rPrChange w:id="5" w:author="Fabricia Goltava Vasconcellos Faedrich" w:date="2016-07-07T11:47:00Z">
            <w:rPr>
              <w:rFonts w:ascii="Times New Roman" w:hAnsi="Times New Roman" w:cs="Times New Roman"/>
              <w:bCs/>
              <w:color w:val="FF0000"/>
              <w:sz w:val="24"/>
              <w:szCs w:val="24"/>
            </w:rPr>
          </w:rPrChange>
        </w:rPr>
        <w:t>VI – os eventuais valores a serem pagos pela Operadora ao beneficiário, a título de reembolso.</w:t>
      </w:r>
    </w:p>
    <w:p w14:paraId="664FC6D7" w14:textId="77777777" w:rsidR="00CA1C80" w:rsidRPr="00CD05AD" w:rsidRDefault="00CA1C80" w:rsidP="009C62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rPrChange w:id="6" w:author="Fabricia Goltava Vasconcellos Faedrich" w:date="2016-07-07T11:47:00Z">
            <w:rPr>
              <w:rFonts w:ascii="Times New Roman" w:hAnsi="Times New Roman" w:cs="Times New Roman"/>
              <w:bCs/>
              <w:color w:val="FF0000"/>
              <w:sz w:val="24"/>
              <w:szCs w:val="24"/>
            </w:rPr>
          </w:rPrChange>
        </w:rPr>
      </w:pPr>
    </w:p>
    <w:p w14:paraId="1D8C026B" w14:textId="77777777" w:rsidR="00CA1C80" w:rsidRPr="00D74230" w:rsidRDefault="00CA1C80" w:rsidP="00CA1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B0F0"/>
          <w:sz w:val="24"/>
          <w:szCs w:val="24"/>
        </w:rPr>
      </w:pPr>
      <w:r w:rsidRPr="001417CB">
        <w:rPr>
          <w:rFonts w:ascii="Times New Roman" w:hAnsi="Times New Roman" w:cs="Times New Roman"/>
          <w:bCs/>
          <w:sz w:val="24"/>
          <w:szCs w:val="24"/>
        </w:rPr>
        <w:t xml:space="preserve">§ 1º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 as cobranças de que tratam os incisos I, II, </w:t>
      </w:r>
      <w:r w:rsidRPr="002D7B92">
        <w:rPr>
          <w:rFonts w:ascii="Times New Roman" w:hAnsi="Times New Roman" w:cs="Times New Roman"/>
          <w:bCs/>
          <w:strike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III </w:t>
      </w:r>
      <w:r w:rsidRPr="001417CB">
        <w:rPr>
          <w:rFonts w:ascii="Times New Roman" w:hAnsi="Times New Roman" w:cs="Times New Roman"/>
          <w:bCs/>
          <w:sz w:val="24"/>
          <w:szCs w:val="24"/>
        </w:rPr>
        <w:t xml:space="preserve">e IV </w:t>
      </w:r>
      <w:r>
        <w:rPr>
          <w:rFonts w:ascii="Times New Roman" w:hAnsi="Times New Roman" w:cs="Times New Roman"/>
          <w:bCs/>
          <w:sz w:val="24"/>
          <w:szCs w:val="24"/>
        </w:rPr>
        <w:t xml:space="preserve">deste artigo poderão ser feitas pela Operadora no prazo de </w:t>
      </w:r>
      <w:r w:rsidR="005445DE" w:rsidRPr="00CD05AD">
        <w:rPr>
          <w:rFonts w:ascii="Times New Roman" w:hAnsi="Times New Roman" w:cs="Times New Roman"/>
          <w:bCs/>
          <w:sz w:val="24"/>
          <w:szCs w:val="24"/>
          <w:rPrChange w:id="7" w:author="Fabricia Goltava Vasconcellos Faedrich" w:date="2016-07-07T11:47:00Z">
            <w:rPr>
              <w:rFonts w:ascii="Times New Roman" w:hAnsi="Times New Roman" w:cs="Times New Roman"/>
              <w:bCs/>
              <w:color w:val="FF0000"/>
              <w:sz w:val="24"/>
              <w:szCs w:val="24"/>
            </w:rPr>
          </w:rPrChange>
        </w:rPr>
        <w:t>3</w:t>
      </w:r>
      <w:r w:rsidRPr="00CD05AD">
        <w:rPr>
          <w:rFonts w:ascii="Times New Roman" w:hAnsi="Times New Roman" w:cs="Times New Roman"/>
          <w:bCs/>
          <w:sz w:val="24"/>
          <w:szCs w:val="24"/>
          <w:rPrChange w:id="8" w:author="Fabricia Goltava Vasconcellos Faedrich" w:date="2016-07-07T11:47:00Z">
            <w:rPr>
              <w:rFonts w:ascii="Times New Roman" w:hAnsi="Times New Roman" w:cs="Times New Roman"/>
              <w:bCs/>
              <w:color w:val="FF0000"/>
              <w:sz w:val="24"/>
              <w:szCs w:val="24"/>
            </w:rPr>
          </w:rPrChange>
        </w:rPr>
        <w:t xml:space="preserve"> (</w:t>
      </w:r>
      <w:r w:rsidR="005445DE" w:rsidRPr="00CD05AD">
        <w:rPr>
          <w:rFonts w:ascii="Times New Roman" w:hAnsi="Times New Roman" w:cs="Times New Roman"/>
          <w:bCs/>
          <w:sz w:val="24"/>
          <w:szCs w:val="24"/>
          <w:rPrChange w:id="9" w:author="Fabricia Goltava Vasconcellos Faedrich" w:date="2016-07-07T11:47:00Z">
            <w:rPr>
              <w:rFonts w:ascii="Times New Roman" w:hAnsi="Times New Roman" w:cs="Times New Roman"/>
              <w:bCs/>
              <w:color w:val="FF0000"/>
              <w:sz w:val="24"/>
              <w:szCs w:val="24"/>
            </w:rPr>
          </w:rPrChange>
        </w:rPr>
        <w:t>três</w:t>
      </w:r>
      <w:r w:rsidRPr="00CD05AD">
        <w:rPr>
          <w:rFonts w:ascii="Times New Roman" w:hAnsi="Times New Roman" w:cs="Times New Roman"/>
          <w:bCs/>
          <w:sz w:val="24"/>
          <w:szCs w:val="24"/>
          <w:rPrChange w:id="10" w:author="Fabricia Goltava Vasconcellos Faedrich" w:date="2016-07-07T11:47:00Z">
            <w:rPr>
              <w:rFonts w:ascii="Times New Roman" w:hAnsi="Times New Roman" w:cs="Times New Roman"/>
              <w:bCs/>
              <w:color w:val="FF0000"/>
              <w:sz w:val="24"/>
              <w:szCs w:val="24"/>
            </w:rPr>
          </w:rPrChange>
        </w:rPr>
        <w:t>)</w:t>
      </w:r>
      <w:r w:rsidRPr="005445DE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anos da data do efetivo cancelamento ou exclusão do beneficiário de contrato de plano de saúde.</w:t>
      </w:r>
      <w:r w:rsidR="00D74230">
        <w:rPr>
          <w:rFonts w:ascii="Times New Roman" w:hAnsi="Times New Roman" w:cs="Times New Roman"/>
          <w:bCs/>
          <w:color w:val="00B0F0"/>
          <w:sz w:val="24"/>
          <w:szCs w:val="24"/>
        </w:rPr>
        <w:t xml:space="preserve">. </w:t>
      </w:r>
    </w:p>
    <w:p w14:paraId="1F459452" w14:textId="77777777" w:rsidR="00E87C6B" w:rsidRDefault="00E87C6B" w:rsidP="009C62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57D246" w14:textId="77777777" w:rsidR="00CA1C80" w:rsidRPr="001417CB" w:rsidRDefault="00CA1C80" w:rsidP="00CA1C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17CB">
        <w:rPr>
          <w:rFonts w:ascii="Times New Roman" w:hAnsi="Times New Roman" w:cs="Times New Roman"/>
          <w:bCs/>
          <w:sz w:val="24"/>
          <w:szCs w:val="24"/>
        </w:rPr>
        <w:t>§ 2º –</w:t>
      </w:r>
      <w:r w:rsidR="001417CB" w:rsidRPr="001417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17CB">
        <w:rPr>
          <w:rFonts w:ascii="Times New Roman" w:hAnsi="Times New Roman" w:cs="Times New Roman"/>
          <w:bCs/>
          <w:sz w:val="24"/>
          <w:szCs w:val="24"/>
        </w:rPr>
        <w:t>a devolução de que trata o inciso V deste artigo deverá ser feita pela Operadora no prazo de 120 (cento e vinte) dias da data do efetivo cancelamento ou exclusão do beneficiário de contrato de plano de saúde.</w:t>
      </w:r>
    </w:p>
    <w:p w14:paraId="032AA206" w14:textId="7AAB108D" w:rsidR="00CA1C80" w:rsidRDefault="00CA1C80" w:rsidP="00141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17CB">
        <w:rPr>
          <w:rFonts w:ascii="Times New Roman" w:hAnsi="Times New Roman" w:cs="Times New Roman"/>
          <w:bCs/>
          <w:sz w:val="24"/>
          <w:szCs w:val="24"/>
        </w:rPr>
        <w:t>§ 3º</w:t>
      </w:r>
      <w:r w:rsidRPr="00A05285">
        <w:rPr>
          <w:rFonts w:ascii="Times New Roman" w:hAnsi="Times New Roman" w:cs="Times New Roman"/>
          <w:bCs/>
          <w:color w:val="0070C0"/>
          <w:sz w:val="24"/>
          <w:szCs w:val="24"/>
        </w:rPr>
        <w:t xml:space="preserve"> </w:t>
      </w:r>
      <w:r w:rsidRPr="003973CF">
        <w:rPr>
          <w:rFonts w:ascii="Times New Roman" w:hAnsi="Times New Roman" w:cs="Times New Roman"/>
          <w:bCs/>
          <w:sz w:val="24"/>
          <w:szCs w:val="24"/>
        </w:rPr>
        <w:t xml:space="preserve">A cobrança pela utilização de serviços realizados após a solicitação de cancelamento ou exclusão de que trata o </w:t>
      </w:r>
      <w:r w:rsidRPr="001417CB">
        <w:rPr>
          <w:rFonts w:ascii="Times New Roman" w:hAnsi="Times New Roman" w:cs="Times New Roman"/>
          <w:bCs/>
          <w:sz w:val="24"/>
          <w:szCs w:val="24"/>
        </w:rPr>
        <w:t xml:space="preserve">inciso IV </w:t>
      </w:r>
      <w:r w:rsidRPr="003973CF">
        <w:rPr>
          <w:rFonts w:ascii="Times New Roman" w:hAnsi="Times New Roman" w:cs="Times New Roman"/>
          <w:bCs/>
          <w:sz w:val="24"/>
          <w:szCs w:val="24"/>
        </w:rPr>
        <w:t>deste artigo poderá ser feita diretamente ao beneficiário.</w:t>
      </w:r>
    </w:p>
    <w:p w14:paraId="15966473" w14:textId="77777777" w:rsidR="004D759C" w:rsidRDefault="004D759C" w:rsidP="004D75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7EB81" w14:textId="1D344A76" w:rsidR="002C42D2" w:rsidRPr="00736708" w:rsidRDefault="002C42D2" w:rsidP="002C4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CAPÍTULO </w:t>
      </w:r>
      <w:r w:rsidR="00F005EE">
        <w:rPr>
          <w:rFonts w:ascii="Times New Roman" w:hAnsi="Times New Roman" w:cs="Times New Roman"/>
          <w:b/>
          <w:bCs/>
          <w:sz w:val="24"/>
          <w:szCs w:val="24"/>
        </w:rPr>
        <w:t>III</w:t>
      </w:r>
    </w:p>
    <w:p w14:paraId="2012AE39" w14:textId="77777777" w:rsidR="002C42D2" w:rsidRDefault="002C42D2" w:rsidP="002C42D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6708">
        <w:rPr>
          <w:rFonts w:ascii="Times New Roman" w:hAnsi="Times New Roman" w:cs="Times New Roman"/>
          <w:b/>
          <w:bCs/>
          <w:sz w:val="24"/>
          <w:szCs w:val="24"/>
        </w:rPr>
        <w:t>DAS DISPOSIÇÕES FINAIS</w:t>
      </w:r>
    </w:p>
    <w:p w14:paraId="07B28C04" w14:textId="77777777" w:rsidR="002C42D2" w:rsidRDefault="002C42D2" w:rsidP="00B0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B2179E" w14:textId="3B900F07" w:rsidR="00B05839" w:rsidRDefault="00D96A98" w:rsidP="00B0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Art. </w:t>
      </w:r>
      <w:r w:rsidR="001F1BA0">
        <w:rPr>
          <w:rFonts w:ascii="Times New Roman" w:hAnsi="Times New Roman" w:cs="Times New Roman"/>
          <w:bCs/>
          <w:sz w:val="24"/>
          <w:szCs w:val="24"/>
        </w:rPr>
        <w:t xml:space="preserve">22 </w:t>
      </w:r>
      <w:r w:rsidR="00B05839" w:rsidRPr="00B05839">
        <w:rPr>
          <w:rFonts w:ascii="Times New Roman" w:hAnsi="Times New Roman" w:cs="Times New Roman"/>
          <w:color w:val="000000"/>
          <w:sz w:val="24"/>
          <w:szCs w:val="24"/>
        </w:rPr>
        <w:t>As solicitações de exclusão de beneficiários de planos privados de assistência à saúde disponibilizados pelas entidades de autogestão, que se enquadram no inciso I do artigo 2º da RN nº 137, de 14 de novembro de 2006, deverão seguir o disposto na Seção I do Capítulo II desta Resolução.</w:t>
      </w:r>
    </w:p>
    <w:p w14:paraId="36410202" w14:textId="77777777" w:rsidR="002C42D2" w:rsidRDefault="002C42D2" w:rsidP="00B05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6F6D8FF" w14:textId="1F4B0CBC" w:rsidR="0080759A" w:rsidRPr="00D1187A" w:rsidRDefault="00D605F6" w:rsidP="00544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118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Art. </w:t>
      </w:r>
      <w:r w:rsidR="001F1BA0" w:rsidRPr="00D118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23 </w:t>
      </w:r>
      <w:r w:rsidR="00F005EE" w:rsidRPr="00D118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Q</w:t>
      </w:r>
      <w:r w:rsidR="005445DE" w:rsidRPr="00D118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uando a exclusão de </w:t>
      </w:r>
      <w:r w:rsidR="001D3D3B" w:rsidRPr="00D118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plano</w:t>
      </w:r>
      <w:r w:rsidR="005445DE" w:rsidRPr="00D118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coletivo ocorrer a pedido do beneficiário, as operadoras de planos privados de assistência à saúde, ou as administradoras de benefícios, poderão efetuar a referida exclusão</w:t>
      </w:r>
      <w:r w:rsidR="00F005EE" w:rsidRPr="00D118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sem a anuência da pessoa jurídica contratante</w:t>
      </w:r>
      <w:r w:rsidR="005445DE" w:rsidRPr="00D118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F005EE" w:rsidRPr="00D1187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76EF9968" w14:textId="77777777" w:rsidR="005445DE" w:rsidRPr="00D1187A" w:rsidRDefault="005445DE" w:rsidP="00544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EDB21E7" w14:textId="77777777" w:rsidR="004C32B2" w:rsidRDefault="004C32B2" w:rsidP="00544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B04D92" w14:textId="2AAF2890" w:rsidR="00062FBD" w:rsidRDefault="00D605F6" w:rsidP="00736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Art. </w:t>
      </w:r>
      <w:r w:rsidR="001F1BA0">
        <w:rPr>
          <w:rFonts w:ascii="Times New Roman" w:hAnsi="Times New Roman" w:cs="Times New Roman"/>
          <w:bCs/>
          <w:sz w:val="24"/>
          <w:szCs w:val="24"/>
        </w:rPr>
        <w:t xml:space="preserve">24 </w:t>
      </w:r>
      <w:r w:rsidR="00062FBD">
        <w:rPr>
          <w:rFonts w:ascii="Times New Roman" w:hAnsi="Times New Roman" w:cs="Times New Roman"/>
          <w:bCs/>
          <w:sz w:val="24"/>
          <w:szCs w:val="24"/>
        </w:rPr>
        <w:t>A Resolução Normativa nº 124, de 30 de março de 2006, passa a vigorar acrescida do seguinte artigo:</w:t>
      </w:r>
    </w:p>
    <w:p w14:paraId="219CABCA" w14:textId="77777777" w:rsidR="00062FBD" w:rsidRDefault="00DA59ED" w:rsidP="00736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2771E61" w14:textId="77777777" w:rsidR="00461A2C" w:rsidRPr="00461A2C" w:rsidRDefault="001E1EA3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61A2C">
        <w:rPr>
          <w:rFonts w:ascii="Times New Roman" w:hAnsi="Times New Roman" w:cs="Times New Roman"/>
          <w:bCs/>
          <w:sz w:val="24"/>
          <w:szCs w:val="24"/>
        </w:rPr>
        <w:t>“</w:t>
      </w:r>
      <w:r w:rsidR="003150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Cancelamento ou Exclusão do Contrato a Pedido de Beneficiário”</w:t>
      </w:r>
    </w:p>
    <w:p w14:paraId="7ED53957" w14:textId="77777777" w:rsidR="00461A2C" w:rsidRDefault="00461A2C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05B118" w14:textId="77777777" w:rsidR="00461A2C" w:rsidRPr="00461A2C" w:rsidRDefault="004B4486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="00991110">
        <w:rPr>
          <w:rFonts w:ascii="Times New Roman" w:hAnsi="Times New Roman" w:cs="Times New Roman"/>
          <w:color w:val="000000"/>
          <w:sz w:val="24"/>
          <w:szCs w:val="24"/>
        </w:rPr>
        <w:t>XXX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1A2C" w:rsidRPr="00461A2C">
        <w:rPr>
          <w:rFonts w:ascii="Times New Roman" w:hAnsi="Times New Roman" w:cs="Times New Roman"/>
          <w:color w:val="000000"/>
          <w:sz w:val="24"/>
          <w:szCs w:val="24"/>
        </w:rPr>
        <w:t>Deixar de cumprir as normas regulamentares da ANS referentes</w:t>
      </w:r>
      <w:r w:rsidR="00461A2C">
        <w:rPr>
          <w:rFonts w:ascii="Times New Roman" w:hAnsi="Times New Roman" w:cs="Times New Roman"/>
          <w:color w:val="000000"/>
          <w:sz w:val="24"/>
          <w:szCs w:val="24"/>
        </w:rPr>
        <w:t xml:space="preserve"> à</w:t>
      </w:r>
      <w:r w:rsidR="00461A2C" w:rsidRPr="00461A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1A2C">
        <w:rPr>
          <w:rFonts w:ascii="Times New Roman" w:hAnsi="Times New Roman" w:cs="Times New Roman"/>
          <w:color w:val="000000"/>
          <w:sz w:val="24"/>
          <w:szCs w:val="24"/>
        </w:rPr>
        <w:t>solicitação de cancelamento ou exclusão de contrato individual ou familiar, ou de exclusão de contrato coletivo empresarial ou por adesão</w:t>
      </w:r>
      <w:r w:rsidR="00FF48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61A2C">
        <w:rPr>
          <w:rFonts w:ascii="Times New Roman" w:hAnsi="Times New Roman" w:cs="Times New Roman"/>
          <w:color w:val="000000"/>
          <w:sz w:val="24"/>
          <w:szCs w:val="24"/>
        </w:rPr>
        <w:t xml:space="preserve"> a pedido de beneficiário.</w:t>
      </w:r>
    </w:p>
    <w:p w14:paraId="5667D489" w14:textId="77777777" w:rsidR="00315033" w:rsidRDefault="00315033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517E68" w14:textId="77777777" w:rsidR="00062FBD" w:rsidRDefault="00461A2C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Sanção – multa de R$ </w:t>
      </w:r>
      <w:r w:rsidR="00991110">
        <w:rPr>
          <w:rFonts w:ascii="Times New Roman" w:hAnsi="Times New Roman" w:cs="Times New Roman"/>
          <w:color w:val="000000"/>
          <w:sz w:val="24"/>
          <w:szCs w:val="24"/>
        </w:rPr>
        <w:t>30.000,00</w:t>
      </w:r>
    </w:p>
    <w:p w14:paraId="196B588A" w14:textId="77777777" w:rsidR="00E43A40" w:rsidRPr="00DA59ED" w:rsidRDefault="00E43A40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14:paraId="3790B98F" w14:textId="63F3FE25" w:rsidR="008537A6" w:rsidRPr="008537A6" w:rsidRDefault="00DA5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A59ED">
        <w:rPr>
          <w:rFonts w:ascii="Times New Roman" w:hAnsi="Times New Roman" w:cs="Times New Roman"/>
          <w:i/>
          <w:color w:val="00B0F0"/>
          <w:sz w:val="24"/>
          <w:szCs w:val="24"/>
        </w:rPr>
        <w:t xml:space="preserve"> </w:t>
      </w:r>
    </w:p>
    <w:p w14:paraId="4A65CAC3" w14:textId="77777777" w:rsidR="00DA59ED" w:rsidRPr="008537A6" w:rsidRDefault="00DA59ED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E207E32" w14:textId="4A7E6080" w:rsidR="00E43A40" w:rsidRDefault="00526551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Art.</w:t>
      </w:r>
      <w:r w:rsidR="00D647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42BB">
        <w:rPr>
          <w:rFonts w:ascii="Times New Roman" w:hAnsi="Times New Roman" w:cs="Times New Roman"/>
          <w:color w:val="000000"/>
          <w:sz w:val="24"/>
          <w:szCs w:val="24"/>
        </w:rPr>
        <w:t>25</w:t>
      </w:r>
      <w:ins w:id="11" w:author="Fabricia Goltava Vasconcellos Faedrich" w:date="2016-07-07T11:38:00Z">
        <w:r w:rsidR="003B42BB">
          <w:rPr>
            <w:rFonts w:ascii="Times New Roman" w:hAnsi="Times New Roman" w:cs="Times New Roman"/>
            <w:color w:val="000000"/>
            <w:sz w:val="24"/>
            <w:szCs w:val="24"/>
          </w:rPr>
          <w:t xml:space="preserve"> </w:t>
        </w:r>
      </w:ins>
      <w:r w:rsidR="00693DBF">
        <w:rPr>
          <w:rFonts w:ascii="Times New Roman" w:hAnsi="Times New Roman" w:cs="Times New Roman"/>
          <w:color w:val="000000"/>
          <w:sz w:val="24"/>
          <w:szCs w:val="24"/>
        </w:rPr>
        <w:t xml:space="preserve">Esta Resolução entra em vigor </w:t>
      </w:r>
      <w:r w:rsidR="00FF4A3A">
        <w:rPr>
          <w:rFonts w:ascii="Times New Roman" w:hAnsi="Times New Roman" w:cs="Times New Roman"/>
          <w:color w:val="000000"/>
          <w:sz w:val="24"/>
          <w:szCs w:val="24"/>
        </w:rPr>
        <w:t>60 (sessenta) dias contados da data de sua publicação</w:t>
      </w:r>
      <w:r w:rsidR="00693DB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961874" w14:textId="77777777" w:rsidR="00693DBF" w:rsidRDefault="00693DBF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C35279B" w14:textId="77777777" w:rsidR="00FF4898" w:rsidRDefault="00FF4898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E3D3CC0" w14:textId="77777777" w:rsidR="00693DBF" w:rsidRDefault="00693DBF" w:rsidP="00461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506A9D" w14:textId="77777777" w:rsidR="00693DBF" w:rsidRDefault="00693DBF" w:rsidP="00693D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JOSÉ CARLOS DE SOUZA ABRAHÃO</w:t>
      </w:r>
    </w:p>
    <w:p w14:paraId="1E16F336" w14:textId="77777777" w:rsidR="009C6251" w:rsidRDefault="00693DBF" w:rsidP="00627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Diretor-Presidente</w:t>
      </w:r>
    </w:p>
    <w:sectPr w:rsidR="009C6251" w:rsidSect="0015532C">
      <w:pgSz w:w="11906" w:h="16838" w:code="9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jaVuSerif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abricia Goltava Vasconcellos Faedrich">
    <w15:presenceInfo w15:providerId="AD" w15:userId="S-1-5-21-307121925-2033392284-612134452-75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2CF"/>
    <w:rsid w:val="00015BB7"/>
    <w:rsid w:val="000217C8"/>
    <w:rsid w:val="000220BC"/>
    <w:rsid w:val="00022911"/>
    <w:rsid w:val="000252E8"/>
    <w:rsid w:val="000322CA"/>
    <w:rsid w:val="00037156"/>
    <w:rsid w:val="0004788B"/>
    <w:rsid w:val="00062FBD"/>
    <w:rsid w:val="0006316D"/>
    <w:rsid w:val="0007386B"/>
    <w:rsid w:val="000771D2"/>
    <w:rsid w:val="00084756"/>
    <w:rsid w:val="000945EC"/>
    <w:rsid w:val="000A0E28"/>
    <w:rsid w:val="000A647F"/>
    <w:rsid w:val="000D00B4"/>
    <w:rsid w:val="000F378A"/>
    <w:rsid w:val="0011687B"/>
    <w:rsid w:val="00117232"/>
    <w:rsid w:val="001172F4"/>
    <w:rsid w:val="00124608"/>
    <w:rsid w:val="0013463E"/>
    <w:rsid w:val="001356D8"/>
    <w:rsid w:val="001417CB"/>
    <w:rsid w:val="00143E0F"/>
    <w:rsid w:val="001446B0"/>
    <w:rsid w:val="00144D3E"/>
    <w:rsid w:val="00147D36"/>
    <w:rsid w:val="0015532C"/>
    <w:rsid w:val="0015722E"/>
    <w:rsid w:val="00162127"/>
    <w:rsid w:val="001645E5"/>
    <w:rsid w:val="00175D04"/>
    <w:rsid w:val="001763BC"/>
    <w:rsid w:val="0018181D"/>
    <w:rsid w:val="0018278C"/>
    <w:rsid w:val="00194119"/>
    <w:rsid w:val="001B4B71"/>
    <w:rsid w:val="001D2DE5"/>
    <w:rsid w:val="001D3D3B"/>
    <w:rsid w:val="001E1EA3"/>
    <w:rsid w:val="001E517A"/>
    <w:rsid w:val="001E5359"/>
    <w:rsid w:val="001E580C"/>
    <w:rsid w:val="001E728C"/>
    <w:rsid w:val="001F1BA0"/>
    <w:rsid w:val="002107CD"/>
    <w:rsid w:val="002132E8"/>
    <w:rsid w:val="00217435"/>
    <w:rsid w:val="002203BC"/>
    <w:rsid w:val="00224A64"/>
    <w:rsid w:val="00224DE5"/>
    <w:rsid w:val="00227497"/>
    <w:rsid w:val="00253FC5"/>
    <w:rsid w:val="00267E7A"/>
    <w:rsid w:val="002772CD"/>
    <w:rsid w:val="002812B4"/>
    <w:rsid w:val="00281D47"/>
    <w:rsid w:val="002939EE"/>
    <w:rsid w:val="00293DBC"/>
    <w:rsid w:val="002A1398"/>
    <w:rsid w:val="002A29DB"/>
    <w:rsid w:val="002A3B9F"/>
    <w:rsid w:val="002A62CF"/>
    <w:rsid w:val="002A7099"/>
    <w:rsid w:val="002A739D"/>
    <w:rsid w:val="002B4311"/>
    <w:rsid w:val="002B503A"/>
    <w:rsid w:val="002B647E"/>
    <w:rsid w:val="002C42D2"/>
    <w:rsid w:val="002C4EAB"/>
    <w:rsid w:val="002C4EB1"/>
    <w:rsid w:val="002C5AB9"/>
    <w:rsid w:val="002D161F"/>
    <w:rsid w:val="002E23BE"/>
    <w:rsid w:val="002E7484"/>
    <w:rsid w:val="002F7103"/>
    <w:rsid w:val="0030440E"/>
    <w:rsid w:val="00312452"/>
    <w:rsid w:val="003142CB"/>
    <w:rsid w:val="00315033"/>
    <w:rsid w:val="0032342F"/>
    <w:rsid w:val="00333C50"/>
    <w:rsid w:val="003355AE"/>
    <w:rsid w:val="003367D6"/>
    <w:rsid w:val="003425DA"/>
    <w:rsid w:val="003508AC"/>
    <w:rsid w:val="00351082"/>
    <w:rsid w:val="003710A2"/>
    <w:rsid w:val="00377B4F"/>
    <w:rsid w:val="00386124"/>
    <w:rsid w:val="00386392"/>
    <w:rsid w:val="003876BA"/>
    <w:rsid w:val="003926FE"/>
    <w:rsid w:val="00394175"/>
    <w:rsid w:val="003973CF"/>
    <w:rsid w:val="003A590E"/>
    <w:rsid w:val="003A727F"/>
    <w:rsid w:val="003B42BB"/>
    <w:rsid w:val="003B4535"/>
    <w:rsid w:val="003B6452"/>
    <w:rsid w:val="003B6C14"/>
    <w:rsid w:val="003C6FC2"/>
    <w:rsid w:val="003E05E9"/>
    <w:rsid w:val="003E7EA0"/>
    <w:rsid w:val="003F2483"/>
    <w:rsid w:val="003F5052"/>
    <w:rsid w:val="00400D89"/>
    <w:rsid w:val="00403C36"/>
    <w:rsid w:val="0040616D"/>
    <w:rsid w:val="004070B9"/>
    <w:rsid w:val="0041573E"/>
    <w:rsid w:val="00422076"/>
    <w:rsid w:val="00427B45"/>
    <w:rsid w:val="00433532"/>
    <w:rsid w:val="004417EC"/>
    <w:rsid w:val="00443A41"/>
    <w:rsid w:val="00450036"/>
    <w:rsid w:val="00453597"/>
    <w:rsid w:val="00457309"/>
    <w:rsid w:val="00461A2C"/>
    <w:rsid w:val="004649A5"/>
    <w:rsid w:val="004668B7"/>
    <w:rsid w:val="00482ED6"/>
    <w:rsid w:val="004873FF"/>
    <w:rsid w:val="004915B6"/>
    <w:rsid w:val="00495380"/>
    <w:rsid w:val="0049608C"/>
    <w:rsid w:val="004A6CC0"/>
    <w:rsid w:val="004B4486"/>
    <w:rsid w:val="004B7118"/>
    <w:rsid w:val="004C32B2"/>
    <w:rsid w:val="004D759C"/>
    <w:rsid w:val="004E5E9A"/>
    <w:rsid w:val="004F0853"/>
    <w:rsid w:val="004F400B"/>
    <w:rsid w:val="00500100"/>
    <w:rsid w:val="0050111A"/>
    <w:rsid w:val="005067CA"/>
    <w:rsid w:val="00517185"/>
    <w:rsid w:val="00524E49"/>
    <w:rsid w:val="00526551"/>
    <w:rsid w:val="005311E0"/>
    <w:rsid w:val="00532B08"/>
    <w:rsid w:val="005445DE"/>
    <w:rsid w:val="00546BB3"/>
    <w:rsid w:val="0055772C"/>
    <w:rsid w:val="005661F0"/>
    <w:rsid w:val="0057495C"/>
    <w:rsid w:val="00576994"/>
    <w:rsid w:val="00583012"/>
    <w:rsid w:val="00590A4E"/>
    <w:rsid w:val="005A6B34"/>
    <w:rsid w:val="005B077D"/>
    <w:rsid w:val="005C5B14"/>
    <w:rsid w:val="005D27A7"/>
    <w:rsid w:val="005E0BFA"/>
    <w:rsid w:val="005F2419"/>
    <w:rsid w:val="005F7D9B"/>
    <w:rsid w:val="00606038"/>
    <w:rsid w:val="00606DA2"/>
    <w:rsid w:val="006270E5"/>
    <w:rsid w:val="0063674E"/>
    <w:rsid w:val="00644F4A"/>
    <w:rsid w:val="00653331"/>
    <w:rsid w:val="006562FF"/>
    <w:rsid w:val="006572A1"/>
    <w:rsid w:val="006768C9"/>
    <w:rsid w:val="00676BAB"/>
    <w:rsid w:val="00676E14"/>
    <w:rsid w:val="0067793F"/>
    <w:rsid w:val="006801F2"/>
    <w:rsid w:val="006831CD"/>
    <w:rsid w:val="006872B9"/>
    <w:rsid w:val="00693DBF"/>
    <w:rsid w:val="006C2189"/>
    <w:rsid w:val="006C21F7"/>
    <w:rsid w:val="006D419F"/>
    <w:rsid w:val="006D42F2"/>
    <w:rsid w:val="006D460F"/>
    <w:rsid w:val="006D5D4F"/>
    <w:rsid w:val="006E1CB3"/>
    <w:rsid w:val="006E1EF4"/>
    <w:rsid w:val="007048AC"/>
    <w:rsid w:val="00705C31"/>
    <w:rsid w:val="00736708"/>
    <w:rsid w:val="00740659"/>
    <w:rsid w:val="00740E3E"/>
    <w:rsid w:val="007467DE"/>
    <w:rsid w:val="00750590"/>
    <w:rsid w:val="00751A3A"/>
    <w:rsid w:val="00752CAB"/>
    <w:rsid w:val="007626B3"/>
    <w:rsid w:val="007632D6"/>
    <w:rsid w:val="007714F8"/>
    <w:rsid w:val="00771B94"/>
    <w:rsid w:val="00784662"/>
    <w:rsid w:val="00790874"/>
    <w:rsid w:val="007915A4"/>
    <w:rsid w:val="007A7730"/>
    <w:rsid w:val="007B4608"/>
    <w:rsid w:val="007E6EA9"/>
    <w:rsid w:val="007F4AB9"/>
    <w:rsid w:val="0080759A"/>
    <w:rsid w:val="00811C88"/>
    <w:rsid w:val="00812D41"/>
    <w:rsid w:val="0081735F"/>
    <w:rsid w:val="00823331"/>
    <w:rsid w:val="00825102"/>
    <w:rsid w:val="0083111C"/>
    <w:rsid w:val="008329FC"/>
    <w:rsid w:val="008537A6"/>
    <w:rsid w:val="0086021D"/>
    <w:rsid w:val="0087215C"/>
    <w:rsid w:val="00886E40"/>
    <w:rsid w:val="00891CFC"/>
    <w:rsid w:val="00897D31"/>
    <w:rsid w:val="008A33A5"/>
    <w:rsid w:val="008B6EBC"/>
    <w:rsid w:val="008C0049"/>
    <w:rsid w:val="008C235B"/>
    <w:rsid w:val="008D1FDF"/>
    <w:rsid w:val="008E1695"/>
    <w:rsid w:val="008E24E9"/>
    <w:rsid w:val="008E25E9"/>
    <w:rsid w:val="008F1385"/>
    <w:rsid w:val="008F1997"/>
    <w:rsid w:val="008F3A8E"/>
    <w:rsid w:val="008F4555"/>
    <w:rsid w:val="008F760C"/>
    <w:rsid w:val="00902A7F"/>
    <w:rsid w:val="00910E58"/>
    <w:rsid w:val="009117C7"/>
    <w:rsid w:val="009127DF"/>
    <w:rsid w:val="00916DAE"/>
    <w:rsid w:val="0092319C"/>
    <w:rsid w:val="00927E9F"/>
    <w:rsid w:val="0093084B"/>
    <w:rsid w:val="00931093"/>
    <w:rsid w:val="00933B2A"/>
    <w:rsid w:val="009475E6"/>
    <w:rsid w:val="00953105"/>
    <w:rsid w:val="00953C03"/>
    <w:rsid w:val="0095433E"/>
    <w:rsid w:val="00961381"/>
    <w:rsid w:val="009615C3"/>
    <w:rsid w:val="00962F5A"/>
    <w:rsid w:val="00963A82"/>
    <w:rsid w:val="0096793D"/>
    <w:rsid w:val="00970FF9"/>
    <w:rsid w:val="00972892"/>
    <w:rsid w:val="00973B72"/>
    <w:rsid w:val="00991110"/>
    <w:rsid w:val="00992F3C"/>
    <w:rsid w:val="00993416"/>
    <w:rsid w:val="009A43BD"/>
    <w:rsid w:val="009A6AEA"/>
    <w:rsid w:val="009C5DC3"/>
    <w:rsid w:val="009C6251"/>
    <w:rsid w:val="009D7EFA"/>
    <w:rsid w:val="00A06207"/>
    <w:rsid w:val="00A148DD"/>
    <w:rsid w:val="00A22FDB"/>
    <w:rsid w:val="00A3156A"/>
    <w:rsid w:val="00A57CD1"/>
    <w:rsid w:val="00A7222F"/>
    <w:rsid w:val="00A801F8"/>
    <w:rsid w:val="00A90D93"/>
    <w:rsid w:val="00A92A11"/>
    <w:rsid w:val="00A95010"/>
    <w:rsid w:val="00A96A4D"/>
    <w:rsid w:val="00AA2591"/>
    <w:rsid w:val="00AA66D9"/>
    <w:rsid w:val="00AA6ECE"/>
    <w:rsid w:val="00AB3E75"/>
    <w:rsid w:val="00AC0916"/>
    <w:rsid w:val="00AC0D29"/>
    <w:rsid w:val="00AC48CE"/>
    <w:rsid w:val="00AC6058"/>
    <w:rsid w:val="00AC6F97"/>
    <w:rsid w:val="00AD161F"/>
    <w:rsid w:val="00AE114A"/>
    <w:rsid w:val="00AE52D2"/>
    <w:rsid w:val="00AF3495"/>
    <w:rsid w:val="00B00AA7"/>
    <w:rsid w:val="00B05839"/>
    <w:rsid w:val="00B16B5E"/>
    <w:rsid w:val="00B16F0F"/>
    <w:rsid w:val="00B20EE9"/>
    <w:rsid w:val="00B25501"/>
    <w:rsid w:val="00B25DDB"/>
    <w:rsid w:val="00B358D2"/>
    <w:rsid w:val="00B4198F"/>
    <w:rsid w:val="00B4213F"/>
    <w:rsid w:val="00B44FF6"/>
    <w:rsid w:val="00B50D89"/>
    <w:rsid w:val="00B94553"/>
    <w:rsid w:val="00BA0C8C"/>
    <w:rsid w:val="00BA2C79"/>
    <w:rsid w:val="00BA2E4D"/>
    <w:rsid w:val="00BB0EC6"/>
    <w:rsid w:val="00BB402E"/>
    <w:rsid w:val="00BB47B7"/>
    <w:rsid w:val="00BC53BF"/>
    <w:rsid w:val="00BE49B2"/>
    <w:rsid w:val="00BF0390"/>
    <w:rsid w:val="00BF2648"/>
    <w:rsid w:val="00BF4136"/>
    <w:rsid w:val="00BF533F"/>
    <w:rsid w:val="00BF5C9A"/>
    <w:rsid w:val="00BF76DD"/>
    <w:rsid w:val="00C06E83"/>
    <w:rsid w:val="00C130C9"/>
    <w:rsid w:val="00C14117"/>
    <w:rsid w:val="00C144EF"/>
    <w:rsid w:val="00C220D2"/>
    <w:rsid w:val="00C22A8B"/>
    <w:rsid w:val="00C270B8"/>
    <w:rsid w:val="00C30A4C"/>
    <w:rsid w:val="00C33519"/>
    <w:rsid w:val="00C54A88"/>
    <w:rsid w:val="00C6609F"/>
    <w:rsid w:val="00C706B3"/>
    <w:rsid w:val="00C8557D"/>
    <w:rsid w:val="00C9686B"/>
    <w:rsid w:val="00CA1C80"/>
    <w:rsid w:val="00CA4F0F"/>
    <w:rsid w:val="00CA59AA"/>
    <w:rsid w:val="00CA785B"/>
    <w:rsid w:val="00CB450F"/>
    <w:rsid w:val="00CC2EA1"/>
    <w:rsid w:val="00CC5189"/>
    <w:rsid w:val="00CC60D6"/>
    <w:rsid w:val="00CC70C9"/>
    <w:rsid w:val="00CD05AD"/>
    <w:rsid w:val="00CD45CF"/>
    <w:rsid w:val="00CF0E62"/>
    <w:rsid w:val="00CF17B1"/>
    <w:rsid w:val="00CF18C3"/>
    <w:rsid w:val="00D05F74"/>
    <w:rsid w:val="00D1187A"/>
    <w:rsid w:val="00D23772"/>
    <w:rsid w:val="00D25C85"/>
    <w:rsid w:val="00D35E9A"/>
    <w:rsid w:val="00D51720"/>
    <w:rsid w:val="00D605F6"/>
    <w:rsid w:val="00D60697"/>
    <w:rsid w:val="00D64796"/>
    <w:rsid w:val="00D648B8"/>
    <w:rsid w:val="00D74230"/>
    <w:rsid w:val="00D829CB"/>
    <w:rsid w:val="00D8783A"/>
    <w:rsid w:val="00D96A98"/>
    <w:rsid w:val="00D977FA"/>
    <w:rsid w:val="00DA59ED"/>
    <w:rsid w:val="00DB0E92"/>
    <w:rsid w:val="00DB22E2"/>
    <w:rsid w:val="00DB4FC3"/>
    <w:rsid w:val="00DB7D0F"/>
    <w:rsid w:val="00DC02D9"/>
    <w:rsid w:val="00DC0675"/>
    <w:rsid w:val="00DE321A"/>
    <w:rsid w:val="00DF0740"/>
    <w:rsid w:val="00DF67E9"/>
    <w:rsid w:val="00E06868"/>
    <w:rsid w:val="00E07156"/>
    <w:rsid w:val="00E1780B"/>
    <w:rsid w:val="00E235E1"/>
    <w:rsid w:val="00E26D8F"/>
    <w:rsid w:val="00E40FD1"/>
    <w:rsid w:val="00E43A40"/>
    <w:rsid w:val="00E54970"/>
    <w:rsid w:val="00E61F5C"/>
    <w:rsid w:val="00E63B01"/>
    <w:rsid w:val="00E7011B"/>
    <w:rsid w:val="00E7511F"/>
    <w:rsid w:val="00E80557"/>
    <w:rsid w:val="00E87C6B"/>
    <w:rsid w:val="00E965A0"/>
    <w:rsid w:val="00EA15F6"/>
    <w:rsid w:val="00EA4C4E"/>
    <w:rsid w:val="00EB4A0E"/>
    <w:rsid w:val="00EB6790"/>
    <w:rsid w:val="00EC5808"/>
    <w:rsid w:val="00ED425F"/>
    <w:rsid w:val="00ED4DFE"/>
    <w:rsid w:val="00EF1195"/>
    <w:rsid w:val="00EF32C6"/>
    <w:rsid w:val="00F005EE"/>
    <w:rsid w:val="00F047FF"/>
    <w:rsid w:val="00F05548"/>
    <w:rsid w:val="00F107F6"/>
    <w:rsid w:val="00F25856"/>
    <w:rsid w:val="00F26053"/>
    <w:rsid w:val="00F269D5"/>
    <w:rsid w:val="00F26FCC"/>
    <w:rsid w:val="00F3583D"/>
    <w:rsid w:val="00F53701"/>
    <w:rsid w:val="00F71DB9"/>
    <w:rsid w:val="00F72E4A"/>
    <w:rsid w:val="00F82699"/>
    <w:rsid w:val="00F84116"/>
    <w:rsid w:val="00FB00CF"/>
    <w:rsid w:val="00FB19CF"/>
    <w:rsid w:val="00FC0755"/>
    <w:rsid w:val="00FD6EC7"/>
    <w:rsid w:val="00FF4898"/>
    <w:rsid w:val="00FF4A3A"/>
    <w:rsid w:val="00FF508F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9699D"/>
  <w15:docId w15:val="{27C6013D-E266-420D-838A-74585950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425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D2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27A7"/>
    <w:rPr>
      <w:rFonts w:ascii="Segoe UI" w:hAnsi="Segoe UI" w:cs="Segoe UI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rsid w:val="003425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efdecomentrio">
    <w:name w:val="annotation reference"/>
    <w:basedOn w:val="Fontepargpadro"/>
    <w:uiPriority w:val="99"/>
    <w:semiHidden/>
    <w:unhideWhenUsed/>
    <w:rsid w:val="00973B7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73B7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73B72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73B7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73B72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BF53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57716-5D48-4962-A152-C7D3B940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2796</Words>
  <Characters>15103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Cristiane Julianelli Arruda</dc:creator>
  <cp:lastModifiedBy>Carla de Figueiredo Soares</cp:lastModifiedBy>
  <cp:revision>2</cp:revision>
  <cp:lastPrinted>2016-06-30T16:59:00Z</cp:lastPrinted>
  <dcterms:created xsi:type="dcterms:W3CDTF">2016-07-07T22:56:00Z</dcterms:created>
  <dcterms:modified xsi:type="dcterms:W3CDTF">2016-07-07T22:56:00Z</dcterms:modified>
</cp:coreProperties>
</file>